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8D8" w:rsidRPr="00F6744F" w:rsidRDefault="00681575" w:rsidP="00FB4269">
      <w:pPr>
        <w:snapToGrid w:val="0"/>
        <w:jc w:val="center"/>
        <w:rPr>
          <w:rFonts w:ascii="Century Gothic" w:eastAsia="HG丸ｺﾞｼｯｸM-PRO" w:hAnsi="Century Gothic"/>
          <w:b/>
          <w:sz w:val="28"/>
          <w:lang w:eastAsia="zh-CN"/>
        </w:rPr>
      </w:pPr>
      <w:r>
        <w:rPr>
          <w:rFonts w:ascii="Century Gothic" w:eastAsia="HG丸ｺﾞｼｯｸM-PRO" w:hAnsi="Century Gothic"/>
          <w:b/>
          <w:sz w:val="28"/>
          <w:lang w:eastAsia="zh-CN"/>
        </w:rPr>
        <w:t>履修</w:t>
      </w:r>
      <w:r>
        <w:rPr>
          <w:rFonts w:ascii="Century Gothic" w:eastAsia="HG丸ｺﾞｼｯｸM-PRO" w:hAnsi="Century Gothic" w:hint="eastAsia"/>
          <w:b/>
          <w:sz w:val="28"/>
        </w:rPr>
        <w:t>計画書</w:t>
      </w:r>
      <w:r>
        <w:rPr>
          <w:rFonts w:ascii="Century Gothic" w:eastAsia="HG丸ｺﾞｼｯｸM-PRO" w:hAnsi="Century Gothic"/>
          <w:b/>
          <w:sz w:val="28"/>
        </w:rPr>
        <w:t>の</w:t>
      </w:r>
      <w:r>
        <w:rPr>
          <w:rFonts w:ascii="Century Gothic" w:eastAsia="HG丸ｺﾞｼｯｸM-PRO" w:hAnsi="Century Gothic" w:hint="eastAsia"/>
          <w:b/>
          <w:sz w:val="28"/>
        </w:rPr>
        <w:t>記入</w:t>
      </w:r>
      <w:r w:rsidR="00252EF1" w:rsidRPr="00F6744F">
        <w:rPr>
          <w:rFonts w:ascii="Century Gothic" w:eastAsia="HG丸ｺﾞｼｯｸM-PRO" w:hAnsi="Century Gothic"/>
          <w:b/>
          <w:sz w:val="28"/>
        </w:rPr>
        <w:t>方法</w:t>
      </w:r>
      <w:r w:rsidR="001D68D8" w:rsidRPr="00F6744F">
        <w:rPr>
          <w:rFonts w:ascii="Century Gothic" w:eastAsia="HG丸ｺﾞｼｯｸM-PRO" w:hAnsi="Century Gothic"/>
          <w:b/>
          <w:sz w:val="28"/>
          <w:lang w:eastAsia="zh-CN"/>
        </w:rPr>
        <w:t xml:space="preserve"> </w:t>
      </w:r>
      <w:r w:rsidR="00252EF1" w:rsidRPr="00F6744F">
        <w:rPr>
          <w:rFonts w:ascii="Century Gothic" w:eastAsia="HG丸ｺﾞｼｯｸM-PRO" w:hAnsi="Century Gothic"/>
          <w:b/>
          <w:sz w:val="28"/>
          <w:lang w:eastAsia="zh-CN"/>
        </w:rPr>
        <w:t>How to C</w:t>
      </w:r>
      <w:r>
        <w:rPr>
          <w:rFonts w:ascii="Century Gothic" w:eastAsia="HG丸ｺﾞｼｯｸM-PRO" w:hAnsi="Century Gothic"/>
          <w:b/>
          <w:sz w:val="28"/>
          <w:lang w:eastAsia="zh-CN"/>
        </w:rPr>
        <w:t>omplete Course Registration Plan</w:t>
      </w:r>
    </w:p>
    <w:p w:rsidR="00252EF1" w:rsidRPr="0096256A" w:rsidRDefault="00252EF1" w:rsidP="0096256A">
      <w:pPr>
        <w:snapToGrid w:val="0"/>
        <w:rPr>
          <w:rFonts w:ascii="Century Gothic" w:eastAsia="HG丸ｺﾞｼｯｸM-PRO" w:hAnsi="Century Gothic"/>
          <w:sz w:val="20"/>
          <w:lang w:eastAsia="zh-CN"/>
        </w:rPr>
      </w:pPr>
    </w:p>
    <w:p w:rsidR="009731D9" w:rsidRPr="008E1AB1" w:rsidRDefault="001D68D8" w:rsidP="009731D9">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在留資格が「留学」の外国人留学生（特別聴講学生）は、</w:t>
      </w:r>
      <w:r w:rsidRPr="008E1AB1">
        <w:rPr>
          <w:rFonts w:ascii="Century Gothic" w:eastAsia="HG丸ｺﾞｼｯｸM-PRO" w:hAnsi="Century Gothic"/>
          <w:color w:val="FF0000"/>
          <w:sz w:val="19"/>
          <w:szCs w:val="19"/>
        </w:rPr>
        <w:t>1</w:t>
      </w:r>
      <w:r w:rsidRPr="008E1AB1">
        <w:rPr>
          <w:rFonts w:ascii="Century Gothic" w:eastAsia="HG丸ｺﾞｼｯｸM-PRO" w:hAnsi="Century Gothic" w:hint="eastAsia"/>
          <w:color w:val="FF0000"/>
          <w:sz w:val="19"/>
          <w:szCs w:val="19"/>
        </w:rPr>
        <w:t>週間に</w:t>
      </w:r>
      <w:r w:rsidRPr="008E1AB1">
        <w:rPr>
          <w:rFonts w:ascii="Century Gothic" w:eastAsia="HG丸ｺﾞｼｯｸM-PRO" w:hAnsi="Century Gothic"/>
          <w:color w:val="FF0000"/>
          <w:sz w:val="19"/>
          <w:szCs w:val="19"/>
        </w:rPr>
        <w:t>10</w:t>
      </w:r>
      <w:r w:rsidRPr="008E1AB1">
        <w:rPr>
          <w:rFonts w:ascii="Century Gothic" w:eastAsia="HG丸ｺﾞｼｯｸM-PRO" w:hAnsi="Century Gothic" w:hint="eastAsia"/>
          <w:color w:val="FF0000"/>
          <w:sz w:val="19"/>
          <w:szCs w:val="19"/>
        </w:rPr>
        <w:t>時間以上の学習</w:t>
      </w:r>
      <w:r w:rsidRPr="008E1AB1">
        <w:rPr>
          <w:rFonts w:ascii="Century Gothic" w:eastAsia="HG丸ｺﾞｼｯｸM-PRO" w:hAnsi="Century Gothic" w:hint="eastAsia"/>
          <w:sz w:val="19"/>
          <w:szCs w:val="19"/>
        </w:rPr>
        <w:t>が必要です。</w:t>
      </w:r>
    </w:p>
    <w:p w:rsidR="009731D9" w:rsidRPr="008E1AB1" w:rsidRDefault="00DC4663" w:rsidP="009731D9">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この要件を満たすため、各タームの講義数（授業回数）が</w:t>
      </w:r>
      <w:r w:rsidRPr="008E1AB1">
        <w:rPr>
          <w:rFonts w:ascii="Century Gothic" w:eastAsia="HG丸ｺﾞｼｯｸM-PRO" w:hAnsi="Century Gothic"/>
          <w:color w:val="FF0000"/>
          <w:sz w:val="19"/>
          <w:szCs w:val="19"/>
        </w:rPr>
        <w:t>1</w:t>
      </w:r>
      <w:r w:rsidRPr="008E1AB1">
        <w:rPr>
          <w:rFonts w:ascii="Century Gothic" w:eastAsia="HG丸ｺﾞｼｯｸM-PRO" w:hAnsi="Century Gothic" w:hint="eastAsia"/>
          <w:color w:val="FF0000"/>
          <w:sz w:val="19"/>
          <w:szCs w:val="19"/>
        </w:rPr>
        <w:t>週間に</w:t>
      </w:r>
      <w:r w:rsidRPr="008E1AB1">
        <w:rPr>
          <w:rFonts w:ascii="Century Gothic" w:eastAsia="HG丸ｺﾞｼｯｸM-PRO" w:hAnsi="Century Gothic"/>
          <w:color w:val="FF0000"/>
          <w:sz w:val="19"/>
          <w:szCs w:val="19"/>
        </w:rPr>
        <w:t>7</w:t>
      </w:r>
      <w:r w:rsidR="00B25056" w:rsidRPr="008E1AB1">
        <w:rPr>
          <w:rFonts w:ascii="Century Gothic" w:eastAsia="HG丸ｺﾞｼｯｸM-PRO" w:hAnsi="Century Gothic" w:hint="eastAsia"/>
          <w:color w:val="FF0000"/>
          <w:sz w:val="19"/>
          <w:szCs w:val="19"/>
        </w:rPr>
        <w:t>回</w:t>
      </w:r>
      <w:r w:rsidRPr="008E1AB1">
        <w:rPr>
          <w:rFonts w:ascii="Century Gothic" w:eastAsia="HG丸ｺﾞｼｯｸM-PRO" w:hAnsi="Century Gothic" w:hint="eastAsia"/>
          <w:color w:val="FF0000"/>
          <w:sz w:val="19"/>
          <w:szCs w:val="19"/>
        </w:rPr>
        <w:t>以上</w:t>
      </w:r>
      <w:r w:rsidRPr="008E1AB1">
        <w:rPr>
          <w:rFonts w:ascii="Century Gothic" w:eastAsia="HG丸ｺﾞｼｯｸM-PRO" w:hAnsi="Century Gothic" w:hint="eastAsia"/>
          <w:sz w:val="19"/>
          <w:szCs w:val="19"/>
        </w:rPr>
        <w:t>となるように履修希望科目を選択してください。</w:t>
      </w:r>
    </w:p>
    <w:p w:rsidR="00DA0687" w:rsidRPr="008E1AB1" w:rsidRDefault="00DA0687" w:rsidP="009731D9">
      <w:pPr>
        <w:rPr>
          <w:rFonts w:ascii="Century Gothic" w:eastAsia="HG丸ｺﾞｼｯｸM-PRO" w:hAnsi="Century Gothic"/>
          <w:color w:val="FF0000"/>
          <w:sz w:val="19"/>
          <w:szCs w:val="19"/>
        </w:rPr>
      </w:pPr>
      <w:r w:rsidRPr="008E1AB1">
        <w:rPr>
          <w:rFonts w:ascii="Century Gothic" w:eastAsia="HG丸ｺﾞｼｯｸM-PRO" w:hAnsi="Century Gothic" w:hint="eastAsia"/>
          <w:sz w:val="19"/>
          <w:szCs w:val="19"/>
        </w:rPr>
        <w:t>この</w:t>
      </w:r>
      <w:r w:rsidRPr="008E1AB1">
        <w:rPr>
          <w:rFonts w:ascii="Century Gothic" w:eastAsia="HG丸ｺﾞｼｯｸM-PRO" w:hAnsi="Century Gothic"/>
          <w:sz w:val="19"/>
          <w:szCs w:val="19"/>
        </w:rPr>
        <w:t>7</w:t>
      </w:r>
      <w:r w:rsidR="00B25056" w:rsidRPr="008E1AB1">
        <w:rPr>
          <w:rFonts w:ascii="Century Gothic" w:eastAsia="HG丸ｺﾞｼｯｸM-PRO" w:hAnsi="Century Gothic" w:hint="eastAsia"/>
          <w:sz w:val="19"/>
          <w:szCs w:val="19"/>
        </w:rPr>
        <w:t>回</w:t>
      </w:r>
      <w:r w:rsidRPr="008E1AB1">
        <w:rPr>
          <w:rFonts w:ascii="Century Gothic" w:eastAsia="HG丸ｺﾞｼｯｸM-PRO" w:hAnsi="Century Gothic" w:hint="eastAsia"/>
          <w:sz w:val="19"/>
          <w:szCs w:val="19"/>
        </w:rPr>
        <w:t>に、</w:t>
      </w:r>
      <w:r w:rsidRPr="008E1AB1">
        <w:rPr>
          <w:rFonts w:ascii="Century Gothic" w:eastAsia="HG丸ｺﾞｼｯｸM-PRO" w:hAnsi="Century Gothic" w:hint="eastAsia"/>
          <w:color w:val="FF0000"/>
          <w:sz w:val="19"/>
          <w:szCs w:val="19"/>
        </w:rPr>
        <w:t>集中講義や日本語</w:t>
      </w:r>
      <w:r w:rsidR="008621B4" w:rsidRPr="008E1AB1">
        <w:rPr>
          <w:rFonts w:ascii="Century Gothic" w:eastAsia="HG丸ｺﾞｼｯｸM-PRO" w:hAnsi="Century Gothic" w:hint="eastAsia"/>
          <w:color w:val="FF0000"/>
          <w:sz w:val="19"/>
          <w:szCs w:val="19"/>
        </w:rPr>
        <w:t>コース（日本語学習の授業）</w:t>
      </w:r>
      <w:r w:rsidRPr="008E1AB1">
        <w:rPr>
          <w:rFonts w:ascii="Century Gothic" w:eastAsia="HG丸ｺﾞｼｯｸM-PRO" w:hAnsi="Century Gothic" w:hint="eastAsia"/>
          <w:color w:val="FF0000"/>
          <w:sz w:val="19"/>
          <w:szCs w:val="19"/>
        </w:rPr>
        <w:t>は、含まれません</w:t>
      </w:r>
      <w:r w:rsidRPr="008E1AB1">
        <w:rPr>
          <w:rFonts w:ascii="Century Gothic" w:eastAsia="HG丸ｺﾞｼｯｸM-PRO" w:hAnsi="Century Gothic" w:hint="eastAsia"/>
          <w:sz w:val="19"/>
          <w:szCs w:val="19"/>
        </w:rPr>
        <w:t>。</w:t>
      </w:r>
      <w:r w:rsidR="008621B4" w:rsidRPr="008E1AB1">
        <w:rPr>
          <w:rFonts w:ascii="Century Gothic" w:eastAsia="HG丸ｺﾞｼｯｸM-PRO" w:hAnsi="Century Gothic" w:hint="eastAsia"/>
          <w:sz w:val="19"/>
          <w:szCs w:val="19"/>
        </w:rPr>
        <w:t>（履修することは可能です。）</w:t>
      </w:r>
    </w:p>
    <w:p w:rsidR="003C3A33" w:rsidRPr="008E1AB1" w:rsidRDefault="003C3A33" w:rsidP="00FB4269">
      <w:pPr>
        <w:snapToGrid w:val="0"/>
        <w:rPr>
          <w:rFonts w:ascii="Century Gothic" w:eastAsia="HG丸ｺﾞｼｯｸM-PRO" w:hAnsi="Century Gothic"/>
          <w:sz w:val="19"/>
          <w:szCs w:val="19"/>
        </w:rPr>
      </w:pPr>
    </w:p>
    <w:p w:rsidR="003C3A33" w:rsidRPr="008E1AB1" w:rsidRDefault="003C3A33" w:rsidP="009731D9">
      <w:pPr>
        <w:rPr>
          <w:rFonts w:ascii="Century Gothic" w:eastAsia="HG丸ｺﾞｼｯｸM-PRO" w:hAnsi="Century Gothic"/>
          <w:sz w:val="19"/>
          <w:szCs w:val="19"/>
        </w:rPr>
      </w:pPr>
      <w:r w:rsidRPr="008E1AB1">
        <w:rPr>
          <w:rFonts w:ascii="ＭＳ ゴシック" w:eastAsia="ＭＳ ゴシック" w:hAnsi="ＭＳ ゴシック" w:cs="ＭＳ ゴシック" w:hint="eastAsia"/>
          <w:sz w:val="19"/>
          <w:szCs w:val="19"/>
        </w:rPr>
        <w:t>※</w:t>
      </w:r>
      <w:r w:rsidR="00106217" w:rsidRPr="008E1AB1">
        <w:rPr>
          <w:rFonts w:ascii="Century Gothic" w:eastAsia="HG丸ｺﾞｼｯｸM-PRO" w:hAnsi="Century Gothic" w:hint="eastAsia"/>
          <w:sz w:val="19"/>
          <w:szCs w:val="19"/>
        </w:rPr>
        <w:t>履修登録は、「履修計画書</w:t>
      </w:r>
      <w:r w:rsidRPr="008E1AB1">
        <w:rPr>
          <w:rFonts w:ascii="Century Gothic" w:eastAsia="HG丸ｺﾞｼｯｸM-PRO" w:hAnsi="Century Gothic" w:hint="eastAsia"/>
          <w:sz w:val="19"/>
          <w:szCs w:val="19"/>
        </w:rPr>
        <w:t>」を基に、</w:t>
      </w:r>
      <w:r w:rsidRPr="008E1AB1">
        <w:rPr>
          <w:rFonts w:ascii="Century Gothic" w:eastAsia="HG丸ｺﾞｼｯｸM-PRO" w:hAnsi="Century Gothic" w:hint="eastAsia"/>
          <w:color w:val="FF0000"/>
          <w:sz w:val="19"/>
          <w:szCs w:val="19"/>
          <w:u w:val="single"/>
        </w:rPr>
        <w:t>日本到着後</w:t>
      </w:r>
      <w:r w:rsidRPr="008E1AB1">
        <w:rPr>
          <w:rFonts w:ascii="Century Gothic" w:eastAsia="HG丸ｺﾞｼｯｸM-PRO" w:hAnsi="Century Gothic" w:hint="eastAsia"/>
          <w:sz w:val="19"/>
          <w:szCs w:val="19"/>
        </w:rPr>
        <w:t>に行っていただきます。</w:t>
      </w:r>
    </w:p>
    <w:p w:rsidR="00DA0687" w:rsidRPr="008E1AB1" w:rsidRDefault="003C3A33" w:rsidP="009731D9">
      <w:pPr>
        <w:rPr>
          <w:rFonts w:ascii="Century Gothic" w:eastAsia="HG丸ｺﾞｼｯｸM-PRO" w:hAnsi="Century Gothic"/>
          <w:sz w:val="19"/>
          <w:szCs w:val="19"/>
        </w:rPr>
      </w:pPr>
      <w:r w:rsidRPr="008E1AB1">
        <w:rPr>
          <w:rFonts w:ascii="ＭＳ ゴシック" w:eastAsia="ＭＳ ゴシック" w:hAnsi="ＭＳ ゴシック" w:cs="ＭＳ ゴシック" w:hint="eastAsia"/>
          <w:sz w:val="19"/>
          <w:szCs w:val="19"/>
        </w:rPr>
        <w:t>※</w:t>
      </w:r>
      <w:r w:rsidRPr="008E1AB1">
        <w:rPr>
          <w:rFonts w:ascii="Century Gothic" w:eastAsia="HG丸ｺﾞｼｯｸM-PRO" w:hAnsi="Century Gothic" w:hint="eastAsia"/>
          <w:sz w:val="19"/>
          <w:szCs w:val="19"/>
        </w:rPr>
        <w:t>開講される科目</w:t>
      </w:r>
      <w:r w:rsidR="00215E99" w:rsidRPr="008E1AB1">
        <w:rPr>
          <w:rFonts w:ascii="Century Gothic" w:eastAsia="HG丸ｺﾞｼｯｸM-PRO" w:hAnsi="Century Gothic" w:hint="eastAsia"/>
          <w:sz w:val="19"/>
          <w:szCs w:val="19"/>
        </w:rPr>
        <w:t>・実施曜日・講時</w:t>
      </w:r>
      <w:r w:rsidRPr="008E1AB1">
        <w:rPr>
          <w:rFonts w:ascii="Century Gothic" w:eastAsia="HG丸ｺﾞｼｯｸM-PRO" w:hAnsi="Century Gothic" w:hint="eastAsia"/>
          <w:sz w:val="19"/>
          <w:szCs w:val="19"/>
        </w:rPr>
        <w:t>は、年度ごとに変更される場合があります。</w:t>
      </w:r>
    </w:p>
    <w:p w:rsidR="00DC4663" w:rsidRPr="008E1AB1" w:rsidRDefault="00DC4663" w:rsidP="0096256A">
      <w:pPr>
        <w:snapToGrid w:val="0"/>
        <w:rPr>
          <w:rFonts w:ascii="Century Gothic" w:eastAsia="HG丸ｺﾞｼｯｸM-PRO" w:hAnsi="Century Gothic"/>
          <w:sz w:val="19"/>
          <w:szCs w:val="19"/>
        </w:rPr>
      </w:pPr>
    </w:p>
    <w:p w:rsidR="001D68D8" w:rsidRPr="008E1AB1" w:rsidRDefault="001D68D8" w:rsidP="00252EF1">
      <w:pPr>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International students (Special Audit Student) </w:t>
      </w:r>
      <w:r w:rsidR="00960A7C" w:rsidRPr="008E1AB1">
        <w:rPr>
          <w:rFonts w:ascii="Century Gothic" w:eastAsia="HG丸ｺﾞｼｯｸM-PRO" w:hAnsi="Century Gothic"/>
          <w:sz w:val="19"/>
          <w:szCs w:val="19"/>
        </w:rPr>
        <w:t>with a</w:t>
      </w:r>
      <w:r w:rsidR="00A668EC" w:rsidRPr="008E1AB1">
        <w:rPr>
          <w:rFonts w:ascii="Century Gothic" w:eastAsia="HG丸ｺﾞｼｯｸM-PRO" w:hAnsi="Century Gothic"/>
          <w:sz w:val="19"/>
          <w:szCs w:val="19"/>
        </w:rPr>
        <w:t xml:space="preserve"> </w:t>
      </w:r>
      <w:r w:rsidRPr="008E1AB1">
        <w:rPr>
          <w:rFonts w:ascii="Century Gothic" w:eastAsia="HG丸ｺﾞｼｯｸM-PRO" w:hAnsi="Century Gothic"/>
          <w:sz w:val="19"/>
          <w:szCs w:val="19"/>
        </w:rPr>
        <w:t>“student</w:t>
      </w:r>
      <w:r w:rsidR="00EF0601" w:rsidRPr="008E1AB1">
        <w:rPr>
          <w:rFonts w:ascii="Century Gothic" w:eastAsia="HG丸ｺﾞｼｯｸM-PRO" w:hAnsi="Century Gothic"/>
          <w:sz w:val="19"/>
          <w:szCs w:val="19"/>
        </w:rPr>
        <w:t xml:space="preserve"> visa</w:t>
      </w:r>
      <w:r w:rsidRPr="008E1AB1">
        <w:rPr>
          <w:rFonts w:ascii="Century Gothic" w:eastAsia="HG丸ｺﾞｼｯｸM-PRO" w:hAnsi="Century Gothic"/>
          <w:sz w:val="19"/>
          <w:szCs w:val="19"/>
        </w:rPr>
        <w:t xml:space="preserve">” are required to </w:t>
      </w:r>
      <w:r w:rsidR="0066654E" w:rsidRPr="008E1AB1">
        <w:rPr>
          <w:rFonts w:ascii="Century Gothic" w:eastAsia="HG丸ｺﾞｼｯｸM-PRO" w:hAnsi="Century Gothic"/>
          <w:color w:val="FF0000"/>
          <w:sz w:val="19"/>
          <w:szCs w:val="19"/>
        </w:rPr>
        <w:t>attend courses</w:t>
      </w:r>
      <w:r w:rsidRPr="008E1AB1">
        <w:rPr>
          <w:rFonts w:ascii="Century Gothic" w:eastAsia="HG丸ｺﾞｼｯｸM-PRO" w:hAnsi="Century Gothic"/>
          <w:color w:val="FF0000"/>
          <w:sz w:val="19"/>
          <w:szCs w:val="19"/>
        </w:rPr>
        <w:t xml:space="preserve"> at least 10 hours a week</w:t>
      </w:r>
      <w:r w:rsidRPr="008E1AB1">
        <w:rPr>
          <w:rFonts w:ascii="Century Gothic" w:eastAsia="HG丸ｺﾞｼｯｸM-PRO" w:hAnsi="Century Gothic"/>
          <w:sz w:val="19"/>
          <w:szCs w:val="19"/>
        </w:rPr>
        <w:t xml:space="preserve">. </w:t>
      </w:r>
    </w:p>
    <w:p w:rsidR="00DC4663" w:rsidRPr="008E1AB1" w:rsidRDefault="00DC4663" w:rsidP="00252EF1">
      <w:pPr>
        <w:rPr>
          <w:rFonts w:ascii="Century Gothic" w:eastAsia="HG丸ｺﾞｼｯｸM-PRO" w:hAnsi="Century Gothic"/>
          <w:sz w:val="19"/>
          <w:szCs w:val="19"/>
        </w:rPr>
      </w:pPr>
      <w:r w:rsidRPr="008E1AB1">
        <w:rPr>
          <w:rFonts w:ascii="Century Gothic" w:eastAsia="HG丸ｺﾞｼｯｸM-PRO" w:hAnsi="Century Gothic"/>
          <w:sz w:val="19"/>
          <w:szCs w:val="19"/>
        </w:rPr>
        <w:t>To meet this requirement, p</w:t>
      </w:r>
      <w:r w:rsidR="001D68D8" w:rsidRPr="008E1AB1">
        <w:rPr>
          <w:rFonts w:ascii="Century Gothic" w:eastAsia="HG丸ｺﾞｼｯｸM-PRO" w:hAnsi="Century Gothic"/>
          <w:sz w:val="19"/>
          <w:szCs w:val="19"/>
        </w:rPr>
        <w:t xml:space="preserve">lease </w:t>
      </w:r>
      <w:r w:rsidRPr="008E1AB1">
        <w:rPr>
          <w:rFonts w:ascii="Century Gothic" w:eastAsia="HG丸ｺﾞｼｯｸM-PRO" w:hAnsi="Century Gothic"/>
          <w:sz w:val="19"/>
          <w:szCs w:val="19"/>
        </w:rPr>
        <w:t xml:space="preserve">choose courses to have </w:t>
      </w:r>
      <w:r w:rsidR="001D68D8" w:rsidRPr="008E1AB1">
        <w:rPr>
          <w:rFonts w:ascii="Century Gothic" w:eastAsia="HG丸ｺﾞｼｯｸM-PRO" w:hAnsi="Century Gothic"/>
          <w:color w:val="FF0000"/>
          <w:sz w:val="19"/>
          <w:szCs w:val="19"/>
        </w:rPr>
        <w:t xml:space="preserve">7 </w:t>
      </w:r>
      <w:r w:rsidR="0066654E" w:rsidRPr="008E1AB1">
        <w:rPr>
          <w:rFonts w:ascii="Century Gothic" w:eastAsia="HG丸ｺﾞｼｯｸM-PRO" w:hAnsi="Century Gothic"/>
          <w:color w:val="FF0000"/>
          <w:sz w:val="19"/>
          <w:szCs w:val="19"/>
        </w:rPr>
        <w:t xml:space="preserve">or more </w:t>
      </w:r>
      <w:r w:rsidRPr="008E1AB1">
        <w:rPr>
          <w:rFonts w:ascii="Century Gothic" w:eastAsia="HG丸ｺﾞｼｯｸM-PRO" w:hAnsi="Century Gothic"/>
          <w:color w:val="FF0000"/>
          <w:sz w:val="19"/>
          <w:szCs w:val="19"/>
        </w:rPr>
        <w:t>lectures</w:t>
      </w:r>
      <w:r w:rsidR="00B50028" w:rsidRPr="008E1AB1">
        <w:rPr>
          <w:rFonts w:ascii="Century Gothic" w:eastAsia="HG丸ｺﾞｼｯｸM-PRO" w:hAnsi="Century Gothic"/>
          <w:color w:val="FF0000"/>
          <w:sz w:val="19"/>
          <w:szCs w:val="19"/>
        </w:rPr>
        <w:t xml:space="preserve"> </w:t>
      </w:r>
      <w:r w:rsidRPr="008E1AB1">
        <w:rPr>
          <w:rFonts w:ascii="Century Gothic" w:eastAsia="HG丸ｺﾞｼｯｸM-PRO" w:hAnsi="Century Gothic"/>
          <w:color w:val="FF0000"/>
          <w:sz w:val="19"/>
          <w:szCs w:val="19"/>
        </w:rPr>
        <w:t>a week</w:t>
      </w:r>
      <w:r w:rsidR="001D68D8" w:rsidRPr="008E1AB1">
        <w:rPr>
          <w:rFonts w:ascii="Century Gothic" w:eastAsia="HG丸ｺﾞｼｯｸM-PRO" w:hAnsi="Century Gothic"/>
          <w:sz w:val="19"/>
          <w:szCs w:val="19"/>
        </w:rPr>
        <w:t xml:space="preserve"> for each term. </w:t>
      </w:r>
    </w:p>
    <w:p w:rsidR="00DA0687" w:rsidRPr="008E1AB1" w:rsidRDefault="00DA0687" w:rsidP="00252EF1">
      <w:pPr>
        <w:rPr>
          <w:rFonts w:ascii="Century Gothic" w:eastAsia="HG丸ｺﾞｼｯｸM-PRO" w:hAnsi="Century Gothic"/>
          <w:sz w:val="19"/>
          <w:szCs w:val="19"/>
        </w:rPr>
      </w:pPr>
      <w:r w:rsidRPr="008E1AB1">
        <w:rPr>
          <w:rFonts w:ascii="Century Gothic" w:eastAsia="HG丸ｺﾞｼｯｸM-PRO" w:hAnsi="Century Gothic"/>
          <w:color w:val="FF0000"/>
          <w:sz w:val="19"/>
          <w:szCs w:val="19"/>
        </w:rPr>
        <w:t>Intensive Course and Japan</w:t>
      </w:r>
      <w:r w:rsidR="008621B4" w:rsidRPr="008E1AB1">
        <w:rPr>
          <w:rFonts w:ascii="Century Gothic" w:eastAsia="HG丸ｺﾞｼｯｸM-PRO" w:hAnsi="Century Gothic"/>
          <w:color w:val="FF0000"/>
          <w:sz w:val="19"/>
          <w:szCs w:val="19"/>
        </w:rPr>
        <w:t xml:space="preserve">ese Language Course </w:t>
      </w:r>
      <w:r w:rsidR="0066654E" w:rsidRPr="008E1AB1">
        <w:rPr>
          <w:rFonts w:ascii="Century Gothic" w:eastAsia="HG丸ｺﾞｼｯｸM-PRO" w:hAnsi="Century Gothic"/>
          <w:color w:val="FF0000"/>
          <w:sz w:val="19"/>
          <w:szCs w:val="19"/>
        </w:rPr>
        <w:t>are</w:t>
      </w:r>
      <w:r w:rsidR="008621B4" w:rsidRPr="008E1AB1">
        <w:rPr>
          <w:rFonts w:ascii="Century Gothic" w:eastAsia="HG丸ｺﾞｼｯｸM-PRO" w:hAnsi="Century Gothic"/>
          <w:color w:val="FF0000"/>
          <w:sz w:val="19"/>
          <w:szCs w:val="19"/>
        </w:rPr>
        <w:t xml:space="preserve"> not </w:t>
      </w:r>
      <w:r w:rsidR="0066654E" w:rsidRPr="008E1AB1">
        <w:rPr>
          <w:rFonts w:ascii="Century Gothic" w:eastAsia="HG丸ｺﾞｼｯｸM-PRO" w:hAnsi="Century Gothic"/>
          <w:color w:val="FF0000"/>
          <w:sz w:val="19"/>
          <w:szCs w:val="19"/>
        </w:rPr>
        <w:t xml:space="preserve">to </w:t>
      </w:r>
      <w:r w:rsidR="008621B4" w:rsidRPr="008E1AB1">
        <w:rPr>
          <w:rFonts w:ascii="Century Gothic" w:eastAsia="HG丸ｺﾞｼｯｸM-PRO" w:hAnsi="Century Gothic"/>
          <w:color w:val="FF0000"/>
          <w:sz w:val="19"/>
          <w:szCs w:val="19"/>
        </w:rPr>
        <w:t>be counted</w:t>
      </w:r>
      <w:r w:rsidR="008621B4" w:rsidRPr="008E1AB1">
        <w:rPr>
          <w:rFonts w:ascii="Century Gothic" w:eastAsia="HG丸ｺﾞｼｯｸM-PRO" w:hAnsi="Century Gothic"/>
          <w:sz w:val="19"/>
          <w:szCs w:val="19"/>
        </w:rPr>
        <w:t xml:space="preserve"> in the 7 lectures while you may still take those courses.</w:t>
      </w:r>
    </w:p>
    <w:p w:rsidR="003C3A33" w:rsidRPr="008E1AB1" w:rsidRDefault="003C3A33" w:rsidP="00681575">
      <w:pPr>
        <w:ind w:left="135" w:hangingChars="71" w:hanging="135"/>
        <w:rPr>
          <w:rFonts w:ascii="Century Gothic" w:eastAsia="HG丸ｺﾞｼｯｸM-PRO" w:hAnsi="Century Gothic"/>
          <w:sz w:val="19"/>
          <w:szCs w:val="19"/>
        </w:rPr>
      </w:pPr>
      <w:r w:rsidRPr="008E1AB1">
        <w:rPr>
          <w:rFonts w:ascii="Century Gothic" w:eastAsia="HG丸ｺﾞｼｯｸM-PRO" w:hAnsi="Century Gothic"/>
          <w:sz w:val="19"/>
          <w:szCs w:val="19"/>
        </w:rPr>
        <w:t>*Course registration should be completed based on the “Course</w:t>
      </w:r>
      <w:r w:rsidR="00681575" w:rsidRPr="008E1AB1">
        <w:rPr>
          <w:rFonts w:ascii="Century Gothic" w:eastAsia="HG丸ｺﾞｼｯｸM-PRO" w:hAnsi="Century Gothic"/>
          <w:sz w:val="19"/>
          <w:szCs w:val="19"/>
        </w:rPr>
        <w:t xml:space="preserve"> Registration Plan</w:t>
      </w:r>
      <w:r w:rsidRPr="008E1AB1">
        <w:rPr>
          <w:rFonts w:ascii="Century Gothic" w:eastAsia="HG丸ｺﾞｼｯｸM-PRO" w:hAnsi="Century Gothic"/>
          <w:sz w:val="19"/>
          <w:szCs w:val="19"/>
        </w:rPr>
        <w:t xml:space="preserve">” </w:t>
      </w:r>
      <w:r w:rsidRPr="008E1AB1">
        <w:rPr>
          <w:rFonts w:ascii="Century Gothic" w:eastAsia="HG丸ｺﾞｼｯｸM-PRO" w:hAnsi="Century Gothic"/>
          <w:color w:val="FF0000"/>
          <w:sz w:val="19"/>
          <w:szCs w:val="19"/>
          <w:u w:val="single"/>
        </w:rPr>
        <w:t>after your arrival</w:t>
      </w:r>
      <w:r w:rsidRPr="008E1AB1">
        <w:rPr>
          <w:rFonts w:ascii="Century Gothic" w:eastAsia="HG丸ｺﾞｼｯｸM-PRO" w:hAnsi="Century Gothic"/>
          <w:sz w:val="19"/>
          <w:szCs w:val="19"/>
        </w:rPr>
        <w:t xml:space="preserve">. </w:t>
      </w:r>
    </w:p>
    <w:p w:rsidR="003C3A33" w:rsidRPr="008E1AB1" w:rsidRDefault="003C3A33" w:rsidP="003C3A33">
      <w:pPr>
        <w:rPr>
          <w:rFonts w:ascii="Century Gothic" w:eastAsia="HG丸ｺﾞｼｯｸM-PRO" w:hAnsi="Century Gothic"/>
          <w:sz w:val="19"/>
          <w:szCs w:val="19"/>
        </w:rPr>
      </w:pPr>
      <w:r w:rsidRPr="008E1AB1">
        <w:rPr>
          <w:rFonts w:ascii="Century Gothic" w:eastAsia="HG丸ｺﾞｼｯｸM-PRO" w:hAnsi="Century Gothic"/>
          <w:sz w:val="19"/>
          <w:szCs w:val="19"/>
        </w:rPr>
        <w:t>*</w:t>
      </w:r>
      <w:r w:rsidR="008E1AB1" w:rsidRPr="008E1AB1">
        <w:rPr>
          <w:rFonts w:ascii="Century Gothic" w:eastAsia="HG丸ｺﾞｼｯｸM-PRO" w:hAnsi="Century Gothic"/>
          <w:sz w:val="19"/>
          <w:szCs w:val="19"/>
        </w:rPr>
        <w:t>Available courses</w:t>
      </w:r>
      <w:r w:rsidR="008E1AB1">
        <w:rPr>
          <w:rFonts w:ascii="Century Gothic" w:eastAsia="HG丸ｺﾞｼｯｸM-PRO" w:hAnsi="Century Gothic" w:hint="eastAsia"/>
          <w:sz w:val="19"/>
          <w:szCs w:val="19"/>
        </w:rPr>
        <w:t>,</w:t>
      </w:r>
      <w:r w:rsidR="00215E99" w:rsidRPr="008E1AB1">
        <w:rPr>
          <w:rFonts w:ascii="Century Gothic" w:eastAsia="HG丸ｺﾞｼｯｸM-PRO" w:hAnsi="Century Gothic"/>
          <w:sz w:val="19"/>
          <w:szCs w:val="19"/>
        </w:rPr>
        <w:t xml:space="preserve"> offered day</w:t>
      </w:r>
      <w:r w:rsidR="008E1AB1">
        <w:rPr>
          <w:rFonts w:ascii="Century Gothic" w:eastAsia="HG丸ｺﾞｼｯｸM-PRO" w:hAnsi="Century Gothic"/>
          <w:sz w:val="19"/>
          <w:szCs w:val="19"/>
        </w:rPr>
        <w:t>, and offered</w:t>
      </w:r>
      <w:r w:rsidR="00215E99" w:rsidRPr="008E1AB1">
        <w:rPr>
          <w:rFonts w:ascii="Century Gothic" w:eastAsia="HG丸ｺﾞｼｯｸM-PRO" w:hAnsi="Century Gothic"/>
          <w:sz w:val="19"/>
          <w:szCs w:val="19"/>
        </w:rPr>
        <w:t xml:space="preserve"> period</w:t>
      </w:r>
      <w:r w:rsidRPr="008E1AB1">
        <w:rPr>
          <w:rFonts w:ascii="Century Gothic" w:eastAsia="HG丸ｺﾞｼｯｸM-PRO" w:hAnsi="Century Gothic"/>
          <w:sz w:val="19"/>
          <w:szCs w:val="19"/>
        </w:rPr>
        <w:t xml:space="preserve"> may change annually.</w:t>
      </w:r>
    </w:p>
    <w:p w:rsidR="00E8298E" w:rsidRPr="008E1AB1" w:rsidRDefault="00E8298E" w:rsidP="00E8298E">
      <w:pPr>
        <w:snapToGrid w:val="0"/>
        <w:rPr>
          <w:rFonts w:ascii="Century Gothic" w:eastAsia="HG丸ｺﾞｼｯｸM-PRO" w:hAnsi="Century Gothic"/>
          <w:sz w:val="19"/>
          <w:szCs w:val="19"/>
        </w:rPr>
      </w:pPr>
    </w:p>
    <w:p w:rsidR="001D68D8" w:rsidRPr="008E1AB1" w:rsidRDefault="00422239" w:rsidP="00422239">
      <w:pPr>
        <w:rPr>
          <w:rFonts w:ascii="Century Gothic" w:eastAsia="HG丸ｺﾞｼｯｸM-PRO" w:hAnsi="Century Gothic"/>
          <w:b/>
          <w:sz w:val="19"/>
          <w:szCs w:val="19"/>
        </w:rPr>
      </w:pPr>
      <w:r w:rsidRPr="008E1AB1">
        <w:rPr>
          <w:rFonts w:ascii="Century Gothic" w:eastAsia="HG丸ｺﾞｼｯｸM-PRO" w:hAnsi="Century Gothic"/>
          <w:b/>
          <w:sz w:val="19"/>
          <w:szCs w:val="19"/>
        </w:rPr>
        <w:t xml:space="preserve">1. </w:t>
      </w:r>
      <w:r w:rsidRPr="008E1AB1">
        <w:rPr>
          <w:rFonts w:ascii="Century Gothic" w:eastAsia="HG丸ｺﾞｼｯｸM-PRO" w:hAnsi="Century Gothic" w:hint="eastAsia"/>
          <w:b/>
          <w:sz w:val="19"/>
          <w:szCs w:val="19"/>
        </w:rPr>
        <w:t>履修科目</w:t>
      </w:r>
      <w:r w:rsidR="003C3A33" w:rsidRPr="008E1AB1">
        <w:rPr>
          <w:rFonts w:ascii="Century Gothic" w:eastAsia="HG丸ｺﾞｼｯｸM-PRO" w:hAnsi="Century Gothic" w:hint="eastAsia"/>
          <w:b/>
          <w:sz w:val="19"/>
          <w:szCs w:val="19"/>
        </w:rPr>
        <w:t>検索方法</w:t>
      </w:r>
      <w:r w:rsidR="00FB4269" w:rsidRPr="008E1AB1">
        <w:rPr>
          <w:rFonts w:ascii="Century Gothic" w:eastAsia="HG丸ｺﾞｼｯｸM-PRO" w:hAnsi="Century Gothic"/>
          <w:b/>
          <w:sz w:val="19"/>
          <w:szCs w:val="19"/>
        </w:rPr>
        <w:t xml:space="preserve"> </w:t>
      </w:r>
      <w:r w:rsidR="00EF0601" w:rsidRPr="008E1AB1">
        <w:rPr>
          <w:rFonts w:ascii="Century Gothic" w:eastAsia="HG丸ｺﾞｼｯｸM-PRO" w:hAnsi="Century Gothic"/>
          <w:b/>
          <w:sz w:val="19"/>
          <w:szCs w:val="19"/>
        </w:rPr>
        <w:t>How to</w:t>
      </w:r>
      <w:r w:rsidR="00FB4269" w:rsidRPr="008E1AB1">
        <w:rPr>
          <w:rFonts w:ascii="Century Gothic" w:eastAsia="HG丸ｺﾞｼｯｸM-PRO" w:hAnsi="Century Gothic"/>
          <w:b/>
          <w:sz w:val="19"/>
          <w:szCs w:val="19"/>
        </w:rPr>
        <w:t xml:space="preserve"> Search</w:t>
      </w:r>
      <w:r w:rsidR="00EF0601" w:rsidRPr="008E1AB1">
        <w:rPr>
          <w:rFonts w:ascii="Century Gothic" w:eastAsia="HG丸ｺﾞｼｯｸM-PRO" w:hAnsi="Century Gothic"/>
          <w:b/>
          <w:sz w:val="19"/>
          <w:szCs w:val="19"/>
        </w:rPr>
        <w:t xml:space="preserve"> Courses</w:t>
      </w:r>
    </w:p>
    <w:p w:rsidR="003C3A33" w:rsidRPr="008E1AB1" w:rsidRDefault="003C3A33" w:rsidP="00252EF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下記サイトで、希望する履修科目を検索してください。</w:t>
      </w:r>
    </w:p>
    <w:p w:rsidR="003C3A33" w:rsidRPr="008E1AB1" w:rsidRDefault="003C3A33" w:rsidP="00252EF1">
      <w:pPr>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Please </w:t>
      </w:r>
      <w:r w:rsidR="00AC5C41" w:rsidRPr="008E1AB1">
        <w:rPr>
          <w:rFonts w:ascii="Century Gothic" w:eastAsia="HG丸ｺﾞｼｯｸM-PRO" w:hAnsi="Century Gothic"/>
          <w:sz w:val="19"/>
          <w:szCs w:val="19"/>
        </w:rPr>
        <w:t xml:space="preserve">go to the following website to </w:t>
      </w:r>
      <w:r w:rsidRPr="008E1AB1">
        <w:rPr>
          <w:rFonts w:ascii="Century Gothic" w:eastAsia="HG丸ｺﾞｼｯｸM-PRO" w:hAnsi="Century Gothic"/>
          <w:sz w:val="19"/>
          <w:szCs w:val="19"/>
        </w:rPr>
        <w:t xml:space="preserve">search courses you </w:t>
      </w:r>
      <w:r w:rsidR="00A54BE7" w:rsidRPr="008E1AB1">
        <w:rPr>
          <w:rFonts w:ascii="Century Gothic" w:eastAsia="HG丸ｺﾞｼｯｸM-PRO" w:hAnsi="Century Gothic"/>
          <w:sz w:val="19"/>
          <w:szCs w:val="19"/>
        </w:rPr>
        <w:t>are interested</w:t>
      </w:r>
      <w:del w:id="0" w:author="作成者">
        <w:r w:rsidR="00A54BE7" w:rsidRPr="008E1AB1" w:rsidDel="00FD2786">
          <w:rPr>
            <w:rFonts w:ascii="Century Gothic" w:eastAsia="HG丸ｺﾞｼｯｸM-PRO" w:hAnsi="Century Gothic"/>
            <w:sz w:val="19"/>
            <w:szCs w:val="19"/>
          </w:rPr>
          <w:delText xml:space="preserve"> </w:delText>
        </w:r>
      </w:del>
      <w:r w:rsidRPr="008E1AB1">
        <w:rPr>
          <w:rFonts w:ascii="Century Gothic" w:eastAsia="HG丸ｺﾞｼｯｸM-PRO" w:hAnsi="Century Gothic"/>
          <w:sz w:val="19"/>
          <w:szCs w:val="19"/>
        </w:rPr>
        <w:t>.</w:t>
      </w:r>
    </w:p>
    <w:p w:rsidR="001D68D8" w:rsidRPr="008E1AB1" w:rsidRDefault="00FD20E6" w:rsidP="00252EF1">
      <w:pPr>
        <w:rPr>
          <w:rFonts w:ascii="Century Gothic" w:eastAsia="HG丸ｺﾞｼｯｸM-PRO" w:hAnsi="Century Gothic"/>
          <w:sz w:val="19"/>
          <w:szCs w:val="19"/>
        </w:rPr>
      </w:pPr>
      <w:hyperlink r:id="rId8" w:history="1">
        <w:r w:rsidR="001D68D8" w:rsidRPr="008E1AB1">
          <w:rPr>
            <w:rStyle w:val="a3"/>
            <w:rFonts w:ascii="Century Gothic" w:eastAsia="HG丸ｺﾞｼｯｸM-PRO" w:hAnsi="Century Gothic"/>
            <w:sz w:val="19"/>
            <w:szCs w:val="19"/>
          </w:rPr>
          <w:t>http://syllabus01.academic.hokudai.ac.jp/Syllabi/Public/Syllabus/SylSearch.aspx</w:t>
        </w:r>
      </w:hyperlink>
    </w:p>
    <w:p w:rsidR="003C3A33" w:rsidRPr="008E1AB1" w:rsidRDefault="003C3A33" w:rsidP="0096256A">
      <w:pPr>
        <w:snapToGrid w:val="0"/>
        <w:rPr>
          <w:rFonts w:ascii="Century Gothic" w:eastAsia="HG丸ｺﾞｼｯｸM-PRO" w:hAnsi="Century Gothic"/>
          <w:sz w:val="19"/>
          <w:szCs w:val="19"/>
        </w:rPr>
      </w:pPr>
    </w:p>
    <w:p w:rsidR="003C3A33" w:rsidRPr="008E1AB1" w:rsidRDefault="003C3A33" w:rsidP="00F6289D">
      <w:pPr>
        <w:pStyle w:val="a9"/>
        <w:numPr>
          <w:ilvl w:val="0"/>
          <w:numId w:val="16"/>
        </w:numPr>
        <w:ind w:leftChars="0"/>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検索条件の設定</w:t>
      </w:r>
      <w:r w:rsidRPr="008E1AB1">
        <w:rPr>
          <w:rFonts w:ascii="Century Gothic" w:eastAsia="HG丸ｺﾞｼｯｸM-PRO" w:hAnsi="Century Gothic"/>
          <w:b/>
          <w:sz w:val="19"/>
          <w:szCs w:val="19"/>
        </w:rPr>
        <w:t xml:space="preserve"> </w:t>
      </w:r>
      <w:r w:rsidR="0040203F" w:rsidRPr="008E1AB1">
        <w:rPr>
          <w:rFonts w:ascii="Century Gothic" w:eastAsia="HG丸ｺﾞｼｯｸM-PRO" w:hAnsi="Century Gothic"/>
          <w:b/>
          <w:sz w:val="19"/>
          <w:szCs w:val="19"/>
        </w:rPr>
        <w:t xml:space="preserve">How to Preset </w:t>
      </w:r>
    </w:p>
    <w:p w:rsidR="00A63844" w:rsidRPr="008E1AB1" w:rsidRDefault="00A63844" w:rsidP="00252EF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はじめに、</w:t>
      </w:r>
      <w:r w:rsidR="003C3A33" w:rsidRPr="008E1AB1">
        <w:rPr>
          <w:rFonts w:ascii="Century Gothic" w:eastAsia="HG丸ｺﾞｼｯｸM-PRO" w:hAnsi="Century Gothic" w:hint="eastAsia"/>
          <w:sz w:val="19"/>
          <w:szCs w:val="19"/>
        </w:rPr>
        <w:t>下記のとおり、各項目を選択</w:t>
      </w:r>
      <w:r w:rsidRPr="008E1AB1">
        <w:rPr>
          <w:rFonts w:ascii="Century Gothic" w:eastAsia="HG丸ｺﾞｼｯｸM-PRO" w:hAnsi="Century Gothic" w:hint="eastAsia"/>
          <w:sz w:val="19"/>
          <w:szCs w:val="19"/>
        </w:rPr>
        <w:t>（設定）</w:t>
      </w:r>
      <w:r w:rsidR="003C3A33" w:rsidRPr="008E1AB1">
        <w:rPr>
          <w:rFonts w:ascii="Century Gothic" w:eastAsia="HG丸ｺﾞｼｯｸM-PRO" w:hAnsi="Century Gothic" w:hint="eastAsia"/>
          <w:sz w:val="19"/>
          <w:szCs w:val="19"/>
        </w:rPr>
        <w:t>した上で、検索してください。</w:t>
      </w:r>
    </w:p>
    <w:p w:rsidR="003D5E49" w:rsidRPr="008E1AB1" w:rsidRDefault="00960A7C" w:rsidP="00252EF1">
      <w:pPr>
        <w:rPr>
          <w:rFonts w:ascii="Century Gothic" w:eastAsia="HG丸ｺﾞｼｯｸM-PRO" w:hAnsi="Century Gothic"/>
          <w:sz w:val="19"/>
          <w:szCs w:val="19"/>
        </w:rPr>
      </w:pPr>
      <w:r w:rsidRPr="008E1AB1">
        <w:rPr>
          <w:rFonts w:ascii="Century Gothic" w:eastAsia="HG丸ｺﾞｼｯｸM-PRO" w:hAnsi="Century Gothic"/>
          <w:sz w:val="19"/>
          <w:szCs w:val="19"/>
        </w:rPr>
        <w:t>To find courses, p</w:t>
      </w:r>
      <w:r w:rsidR="0066654E" w:rsidRPr="008E1AB1">
        <w:rPr>
          <w:rFonts w:ascii="Century Gothic" w:eastAsia="HG丸ｺﾞｼｯｸM-PRO" w:hAnsi="Century Gothic"/>
          <w:sz w:val="19"/>
          <w:szCs w:val="19"/>
        </w:rPr>
        <w:t>lease selec</w:t>
      </w:r>
      <w:r w:rsidR="00B04AE6" w:rsidRPr="008E1AB1">
        <w:rPr>
          <w:rFonts w:ascii="Century Gothic" w:eastAsia="HG丸ｺﾞｼｯｸM-PRO" w:hAnsi="Century Gothic"/>
          <w:sz w:val="19"/>
          <w:szCs w:val="19"/>
        </w:rPr>
        <w:t xml:space="preserve">t the following </w:t>
      </w:r>
      <w:r w:rsidR="0066654E" w:rsidRPr="008E1AB1">
        <w:rPr>
          <w:rFonts w:ascii="Century Gothic" w:eastAsia="HG丸ｺﾞｼｯｸM-PRO" w:hAnsi="Century Gothic"/>
          <w:sz w:val="19"/>
          <w:szCs w:val="19"/>
        </w:rPr>
        <w:t>options</w:t>
      </w:r>
      <w:r w:rsidR="00B04AE6" w:rsidRPr="008E1AB1">
        <w:rPr>
          <w:rFonts w:ascii="Century Gothic" w:eastAsia="HG丸ｺﾞｼｯｸM-PRO" w:hAnsi="Century Gothic"/>
          <w:sz w:val="19"/>
          <w:szCs w:val="19"/>
        </w:rPr>
        <w:t xml:space="preserve"> for each</w:t>
      </w:r>
      <w:r w:rsidR="00044BA7" w:rsidRPr="008E1AB1">
        <w:rPr>
          <w:rFonts w:ascii="Century Gothic" w:eastAsia="HG丸ｺﾞｼｯｸM-PRO" w:hAnsi="Century Gothic"/>
          <w:sz w:val="19"/>
          <w:szCs w:val="19"/>
        </w:rPr>
        <w:t xml:space="preserve"> category</w:t>
      </w:r>
      <w:r w:rsidR="00B04AE6" w:rsidRPr="008E1AB1">
        <w:rPr>
          <w:rFonts w:ascii="Century Gothic" w:eastAsia="HG丸ｺﾞｼｯｸM-PRO" w:hAnsi="Century Gothic"/>
          <w:sz w:val="19"/>
          <w:szCs w:val="19"/>
        </w:rPr>
        <w:t>.</w:t>
      </w:r>
    </w:p>
    <w:tbl>
      <w:tblPr>
        <w:tblStyle w:val="a4"/>
        <w:tblW w:w="10065" w:type="dxa"/>
        <w:tblInd w:w="-5" w:type="dxa"/>
        <w:tblLook w:val="04A0" w:firstRow="1" w:lastRow="0" w:firstColumn="1" w:lastColumn="0" w:noHBand="0" w:noVBand="1"/>
      </w:tblPr>
      <w:tblGrid>
        <w:gridCol w:w="1843"/>
        <w:gridCol w:w="3531"/>
        <w:gridCol w:w="2423"/>
        <w:gridCol w:w="2268"/>
      </w:tblGrid>
      <w:tr w:rsidR="00A63844" w:rsidRPr="00E8298E" w:rsidTr="00FC3E41">
        <w:trPr>
          <w:trHeight w:val="509"/>
        </w:trPr>
        <w:tc>
          <w:tcPr>
            <w:tcW w:w="1843" w:type="dxa"/>
            <w:tcBorders>
              <w:tl2br w:val="single" w:sz="4" w:space="0" w:color="auto"/>
            </w:tcBorders>
          </w:tcPr>
          <w:p w:rsidR="00B04AE6" w:rsidRPr="008E1AB1" w:rsidRDefault="00B04AE6" w:rsidP="00B04AE6">
            <w:pPr>
              <w:rPr>
                <w:rFonts w:ascii="Century Gothic" w:eastAsia="HG丸ｺﾞｼｯｸM-PRO" w:hAnsi="Century Gothic"/>
                <w:sz w:val="19"/>
                <w:szCs w:val="19"/>
              </w:rPr>
            </w:pPr>
          </w:p>
        </w:tc>
        <w:tc>
          <w:tcPr>
            <w:tcW w:w="3531" w:type="dxa"/>
            <w:vAlign w:val="center"/>
          </w:tcPr>
          <w:p w:rsidR="00A63844" w:rsidRPr="008E1AB1" w:rsidRDefault="00A63844" w:rsidP="00B04AE6">
            <w:pPr>
              <w:jc w:val="cente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大学院生</w:t>
            </w:r>
            <w:r w:rsidR="00B04AE6" w:rsidRPr="008E1AB1">
              <w:rPr>
                <w:rFonts w:ascii="Century Gothic" w:eastAsia="HG丸ｺﾞｼｯｸM-PRO" w:hAnsi="Century Gothic"/>
                <w:sz w:val="19"/>
                <w:szCs w:val="19"/>
              </w:rPr>
              <w:t xml:space="preserve"> Graduate</w:t>
            </w:r>
            <w:r w:rsidR="003A588E" w:rsidRPr="008E1AB1">
              <w:rPr>
                <w:rFonts w:ascii="Century Gothic" w:eastAsia="HG丸ｺﾞｼｯｸM-PRO" w:hAnsi="Century Gothic"/>
                <w:sz w:val="19"/>
                <w:szCs w:val="19"/>
              </w:rPr>
              <w:t xml:space="preserve"> Students</w:t>
            </w:r>
          </w:p>
        </w:tc>
        <w:tc>
          <w:tcPr>
            <w:tcW w:w="4691" w:type="dxa"/>
            <w:gridSpan w:val="2"/>
            <w:vAlign w:val="center"/>
          </w:tcPr>
          <w:p w:rsidR="00A63844" w:rsidRPr="008E1AB1" w:rsidRDefault="00A63844" w:rsidP="00B04AE6">
            <w:pPr>
              <w:jc w:val="cente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学部生</w:t>
            </w:r>
            <w:r w:rsidR="00B04AE6" w:rsidRPr="008E1AB1">
              <w:rPr>
                <w:rFonts w:ascii="Century Gothic" w:eastAsia="HG丸ｺﾞｼｯｸM-PRO" w:hAnsi="Century Gothic"/>
                <w:sz w:val="19"/>
                <w:szCs w:val="19"/>
              </w:rPr>
              <w:t xml:space="preserve"> Undergraduate</w:t>
            </w:r>
            <w:r w:rsidR="003A588E" w:rsidRPr="008E1AB1">
              <w:rPr>
                <w:rFonts w:ascii="Century Gothic" w:eastAsia="HG丸ｺﾞｼｯｸM-PRO" w:hAnsi="Century Gothic"/>
                <w:sz w:val="19"/>
                <w:szCs w:val="19"/>
              </w:rPr>
              <w:t xml:space="preserve"> Students</w:t>
            </w:r>
          </w:p>
        </w:tc>
      </w:tr>
      <w:tr w:rsidR="00A63844" w:rsidRPr="00E8298E" w:rsidTr="00FC3E41">
        <w:trPr>
          <w:trHeight w:val="828"/>
        </w:trPr>
        <w:tc>
          <w:tcPr>
            <w:tcW w:w="1843" w:type="dxa"/>
            <w:shd w:val="clear" w:color="auto" w:fill="E2EFD9" w:themeFill="accent6" w:themeFillTint="33"/>
            <w:vAlign w:val="center"/>
          </w:tcPr>
          <w:p w:rsidR="00A63844" w:rsidRPr="008E1AB1" w:rsidRDefault="00A63844" w:rsidP="00A63844">
            <w:pPr>
              <w:jc w:val="center"/>
              <w:rPr>
                <w:rFonts w:ascii="Century Gothic" w:eastAsia="HG丸ｺﾞｼｯｸM-PRO" w:hAnsi="Century Gothic"/>
                <w:sz w:val="19"/>
                <w:szCs w:val="19"/>
              </w:rPr>
            </w:pPr>
            <w:r w:rsidRPr="008E1AB1">
              <w:rPr>
                <w:rFonts w:ascii="Century Gothic" w:eastAsia="HG丸ｺﾞｼｯｸM-PRO" w:hAnsi="Century Gothic" w:hint="eastAsia"/>
                <w:sz w:val="19"/>
                <w:szCs w:val="19"/>
              </w:rPr>
              <w:t>課程区分</w:t>
            </w:r>
          </w:p>
          <w:p w:rsidR="00B04AE6" w:rsidRPr="008E1AB1" w:rsidRDefault="00B04AE6" w:rsidP="00A63844">
            <w:pPr>
              <w:jc w:val="center"/>
              <w:rPr>
                <w:rFonts w:ascii="Century Gothic" w:eastAsia="HG丸ｺﾞｼｯｸM-PRO" w:hAnsi="Century Gothic"/>
                <w:sz w:val="19"/>
                <w:szCs w:val="19"/>
              </w:rPr>
            </w:pPr>
            <w:r w:rsidRPr="008E1AB1">
              <w:rPr>
                <w:rFonts w:ascii="Century Gothic" w:eastAsia="HG丸ｺﾞｼｯｸM-PRO" w:hAnsi="Century Gothic"/>
                <w:sz w:val="19"/>
                <w:szCs w:val="19"/>
              </w:rPr>
              <w:t>Degree Program</w:t>
            </w:r>
          </w:p>
        </w:tc>
        <w:tc>
          <w:tcPr>
            <w:tcW w:w="3531" w:type="dxa"/>
            <w:vAlign w:val="center"/>
          </w:tcPr>
          <w:p w:rsidR="00A63844" w:rsidRPr="008E1AB1" w:rsidRDefault="00A63844" w:rsidP="00A63844">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修士課程／博士後期課程</w:t>
            </w:r>
          </w:p>
          <w:p w:rsidR="00B04AE6" w:rsidRPr="008E1AB1" w:rsidRDefault="00B04AE6" w:rsidP="00A63844">
            <w:pPr>
              <w:rPr>
                <w:rFonts w:ascii="Century Gothic" w:eastAsia="HG丸ｺﾞｼｯｸM-PRO" w:hAnsi="Century Gothic"/>
                <w:sz w:val="19"/>
                <w:szCs w:val="19"/>
              </w:rPr>
            </w:pPr>
            <w:r w:rsidRPr="008E1AB1">
              <w:rPr>
                <w:rFonts w:ascii="Century Gothic" w:eastAsia="HG丸ｺﾞｼｯｸM-PRO" w:hAnsi="Century Gothic"/>
                <w:sz w:val="19"/>
                <w:szCs w:val="19"/>
              </w:rPr>
              <w:t>Master’s student/Doctoral student</w:t>
            </w:r>
          </w:p>
        </w:tc>
        <w:tc>
          <w:tcPr>
            <w:tcW w:w="4691" w:type="dxa"/>
            <w:gridSpan w:val="2"/>
            <w:vAlign w:val="center"/>
          </w:tcPr>
          <w:p w:rsidR="00A63844" w:rsidRPr="008E1AB1" w:rsidRDefault="00A63844" w:rsidP="00A63844">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学士課程</w:t>
            </w:r>
          </w:p>
          <w:p w:rsidR="00B04AE6" w:rsidRPr="008E1AB1" w:rsidRDefault="00B04AE6" w:rsidP="00A63844">
            <w:pPr>
              <w:rPr>
                <w:rFonts w:ascii="Century Gothic" w:eastAsia="HG丸ｺﾞｼｯｸM-PRO" w:hAnsi="Century Gothic"/>
                <w:sz w:val="19"/>
                <w:szCs w:val="19"/>
              </w:rPr>
            </w:pPr>
            <w:r w:rsidRPr="008E1AB1">
              <w:rPr>
                <w:rFonts w:ascii="Century Gothic" w:eastAsia="HG丸ｺﾞｼｯｸM-PRO" w:hAnsi="Century Gothic"/>
                <w:sz w:val="19"/>
                <w:szCs w:val="19"/>
              </w:rPr>
              <w:t>Undergraduate student</w:t>
            </w:r>
          </w:p>
        </w:tc>
      </w:tr>
      <w:tr w:rsidR="008126A4" w:rsidRPr="00E8298E" w:rsidTr="00FC3E41">
        <w:trPr>
          <w:trHeight w:val="828"/>
        </w:trPr>
        <w:tc>
          <w:tcPr>
            <w:tcW w:w="1843" w:type="dxa"/>
            <w:shd w:val="clear" w:color="auto" w:fill="E2EFD9" w:themeFill="accent6" w:themeFillTint="33"/>
            <w:vAlign w:val="center"/>
          </w:tcPr>
          <w:p w:rsidR="008126A4" w:rsidRPr="008E1AB1" w:rsidRDefault="008126A4" w:rsidP="008126A4">
            <w:pPr>
              <w:jc w:val="center"/>
              <w:rPr>
                <w:rFonts w:ascii="Century Gothic" w:eastAsia="HG丸ｺﾞｼｯｸM-PRO" w:hAnsi="Century Gothic"/>
                <w:sz w:val="19"/>
                <w:szCs w:val="19"/>
              </w:rPr>
            </w:pPr>
            <w:r w:rsidRPr="008E1AB1">
              <w:rPr>
                <w:rFonts w:ascii="Century Gothic" w:eastAsia="HG丸ｺﾞｼｯｸM-PRO" w:hAnsi="Century Gothic" w:hint="eastAsia"/>
                <w:sz w:val="19"/>
                <w:szCs w:val="19"/>
              </w:rPr>
              <w:t>開講学部</w:t>
            </w:r>
          </w:p>
          <w:p w:rsidR="008126A4" w:rsidRPr="008E1AB1" w:rsidRDefault="008126A4" w:rsidP="008126A4">
            <w:pPr>
              <w:jc w:val="center"/>
              <w:rPr>
                <w:rFonts w:ascii="Century Gothic" w:eastAsia="HG丸ｺﾞｼｯｸM-PRO" w:hAnsi="Century Gothic"/>
                <w:sz w:val="19"/>
                <w:szCs w:val="19"/>
              </w:rPr>
            </w:pPr>
            <w:r w:rsidRPr="008E1AB1">
              <w:rPr>
                <w:rFonts w:ascii="Century Gothic" w:eastAsia="HG丸ｺﾞｼｯｸM-PRO" w:hAnsi="Century Gothic"/>
                <w:sz w:val="19"/>
                <w:szCs w:val="19"/>
              </w:rPr>
              <w:t>Faculty</w:t>
            </w:r>
          </w:p>
        </w:tc>
        <w:tc>
          <w:tcPr>
            <w:tcW w:w="3531" w:type="dxa"/>
            <w:vAlign w:val="center"/>
          </w:tcPr>
          <w:p w:rsidR="008126A4" w:rsidRPr="008E1AB1" w:rsidRDefault="008126A4" w:rsidP="008126A4">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工学院</w:t>
            </w:r>
          </w:p>
          <w:p w:rsidR="008126A4" w:rsidRPr="008E1AB1" w:rsidRDefault="008126A4" w:rsidP="008126A4">
            <w:pPr>
              <w:rPr>
                <w:rFonts w:ascii="Century Gothic" w:eastAsia="HG丸ｺﾞｼｯｸM-PRO" w:hAnsi="Century Gothic"/>
                <w:sz w:val="19"/>
                <w:szCs w:val="19"/>
              </w:rPr>
            </w:pPr>
            <w:r w:rsidRPr="008E1AB1">
              <w:rPr>
                <w:rFonts w:ascii="Century Gothic" w:eastAsia="HG丸ｺﾞｼｯｸM-PRO" w:hAnsi="Century Gothic"/>
                <w:sz w:val="19"/>
                <w:szCs w:val="19"/>
              </w:rPr>
              <w:t>Graduate School of Engineering</w:t>
            </w:r>
          </w:p>
        </w:tc>
        <w:tc>
          <w:tcPr>
            <w:tcW w:w="2423" w:type="dxa"/>
            <w:vAlign w:val="center"/>
          </w:tcPr>
          <w:p w:rsidR="008126A4" w:rsidRPr="008E1AB1" w:rsidRDefault="008126A4" w:rsidP="008126A4">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工学部</w:t>
            </w:r>
          </w:p>
          <w:p w:rsidR="008126A4" w:rsidRPr="008E1AB1" w:rsidRDefault="008126A4" w:rsidP="008126A4">
            <w:pPr>
              <w:rPr>
                <w:rFonts w:ascii="Century Gothic" w:eastAsia="HG丸ｺﾞｼｯｸM-PRO" w:hAnsi="Century Gothic"/>
                <w:sz w:val="19"/>
                <w:szCs w:val="19"/>
              </w:rPr>
            </w:pPr>
            <w:r w:rsidRPr="008E1AB1">
              <w:rPr>
                <w:rFonts w:ascii="Century Gothic" w:eastAsia="HG丸ｺﾞｼｯｸM-PRO" w:hAnsi="Century Gothic"/>
                <w:sz w:val="19"/>
                <w:szCs w:val="19"/>
              </w:rPr>
              <w:t>School of Engineering</w:t>
            </w:r>
          </w:p>
        </w:tc>
        <w:tc>
          <w:tcPr>
            <w:tcW w:w="2268" w:type="dxa"/>
            <w:vAlign w:val="center"/>
          </w:tcPr>
          <w:p w:rsidR="008126A4" w:rsidRPr="008E1AB1" w:rsidRDefault="008126A4" w:rsidP="00FC3E41">
            <w:pPr>
              <w:jc w:val="left"/>
              <w:rPr>
                <w:rFonts w:ascii="Century Gothic" w:eastAsia="HG丸ｺﾞｼｯｸM-PRO" w:hAnsi="Century Gothic"/>
                <w:sz w:val="19"/>
                <w:szCs w:val="19"/>
              </w:rPr>
            </w:pPr>
            <w:r w:rsidRPr="008E1AB1">
              <w:rPr>
                <w:rFonts w:ascii="Century Gothic" w:eastAsia="HG丸ｺﾞｼｯｸM-PRO" w:hAnsi="Century Gothic" w:hint="eastAsia"/>
                <w:sz w:val="19"/>
                <w:szCs w:val="19"/>
              </w:rPr>
              <w:t>選択不要</w:t>
            </w:r>
          </w:p>
          <w:p w:rsidR="008126A4" w:rsidRPr="008E1AB1" w:rsidRDefault="008126A4" w:rsidP="00FC3E41">
            <w:pPr>
              <w:jc w:val="left"/>
              <w:rPr>
                <w:rFonts w:ascii="Century Gothic" w:eastAsia="HG丸ｺﾞｼｯｸM-PRO" w:hAnsi="Century Gothic"/>
                <w:sz w:val="19"/>
                <w:szCs w:val="19"/>
              </w:rPr>
            </w:pPr>
            <w:r w:rsidRPr="008E1AB1">
              <w:rPr>
                <w:rFonts w:ascii="Century Gothic" w:eastAsia="HG丸ｺﾞｼｯｸM-PRO" w:hAnsi="Century Gothic"/>
                <w:sz w:val="19"/>
                <w:szCs w:val="19"/>
              </w:rPr>
              <w:t>No need to choose.</w:t>
            </w:r>
          </w:p>
        </w:tc>
      </w:tr>
      <w:tr w:rsidR="008126A4" w:rsidRPr="00E8298E" w:rsidTr="00FC3E41">
        <w:tc>
          <w:tcPr>
            <w:tcW w:w="1843" w:type="dxa"/>
            <w:shd w:val="clear" w:color="auto" w:fill="E2EFD9" w:themeFill="accent6" w:themeFillTint="33"/>
            <w:vAlign w:val="center"/>
          </w:tcPr>
          <w:p w:rsidR="008126A4" w:rsidRPr="008E1AB1" w:rsidRDefault="008126A4" w:rsidP="008126A4">
            <w:pPr>
              <w:jc w:val="center"/>
              <w:rPr>
                <w:rFonts w:ascii="Century Gothic" w:eastAsia="HG丸ｺﾞｼｯｸM-PRO" w:hAnsi="Century Gothic"/>
                <w:sz w:val="19"/>
                <w:szCs w:val="19"/>
              </w:rPr>
            </w:pPr>
            <w:r w:rsidRPr="008E1AB1">
              <w:rPr>
                <w:rFonts w:ascii="Century Gothic" w:eastAsia="HG丸ｺﾞｼｯｸM-PRO" w:hAnsi="Century Gothic" w:hint="eastAsia"/>
                <w:sz w:val="19"/>
                <w:szCs w:val="19"/>
              </w:rPr>
              <w:t>科目種別</w:t>
            </w:r>
          </w:p>
          <w:p w:rsidR="008126A4" w:rsidRPr="008E1AB1" w:rsidRDefault="008126A4" w:rsidP="008126A4">
            <w:pPr>
              <w:jc w:val="center"/>
              <w:rPr>
                <w:rFonts w:ascii="Century Gothic" w:eastAsia="HG丸ｺﾞｼｯｸM-PRO" w:hAnsi="Century Gothic"/>
                <w:sz w:val="19"/>
                <w:szCs w:val="19"/>
              </w:rPr>
            </w:pPr>
            <w:r w:rsidRPr="008E1AB1">
              <w:rPr>
                <w:rFonts w:ascii="Century Gothic" w:eastAsia="HG丸ｺﾞｼｯｸM-PRO" w:hAnsi="Century Gothic"/>
                <w:sz w:val="19"/>
                <w:szCs w:val="19"/>
              </w:rPr>
              <w:t>Course Type</w:t>
            </w:r>
          </w:p>
        </w:tc>
        <w:tc>
          <w:tcPr>
            <w:tcW w:w="3531" w:type="dxa"/>
            <w:vAlign w:val="center"/>
          </w:tcPr>
          <w:p w:rsidR="008126A4" w:rsidRPr="008E1AB1" w:rsidRDefault="008126A4" w:rsidP="008126A4">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選択不要</w:t>
            </w:r>
          </w:p>
          <w:p w:rsidR="008126A4" w:rsidRPr="008E1AB1" w:rsidRDefault="008126A4" w:rsidP="008126A4">
            <w:pPr>
              <w:rPr>
                <w:rFonts w:ascii="Century Gothic" w:eastAsia="HG丸ｺﾞｼｯｸM-PRO" w:hAnsi="Century Gothic"/>
                <w:sz w:val="19"/>
                <w:szCs w:val="19"/>
              </w:rPr>
            </w:pPr>
            <w:r w:rsidRPr="008E1AB1">
              <w:rPr>
                <w:rFonts w:ascii="Century Gothic" w:eastAsia="HG丸ｺﾞｼｯｸM-PRO" w:hAnsi="Century Gothic"/>
                <w:sz w:val="19"/>
                <w:szCs w:val="19"/>
              </w:rPr>
              <w:t>No need to choose.</w:t>
            </w:r>
          </w:p>
        </w:tc>
        <w:tc>
          <w:tcPr>
            <w:tcW w:w="2423" w:type="dxa"/>
            <w:vAlign w:val="center"/>
          </w:tcPr>
          <w:p w:rsidR="008126A4" w:rsidRPr="008E1AB1" w:rsidRDefault="008126A4" w:rsidP="00FC3E4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学部専門科目</w:t>
            </w:r>
          </w:p>
          <w:p w:rsidR="008126A4" w:rsidRPr="008E1AB1" w:rsidRDefault="008126A4" w:rsidP="00FC3E41">
            <w:pPr>
              <w:rPr>
                <w:rFonts w:ascii="Century Gothic" w:eastAsia="HG丸ｺﾞｼｯｸM-PRO" w:hAnsi="Century Gothic"/>
                <w:sz w:val="19"/>
                <w:szCs w:val="19"/>
              </w:rPr>
            </w:pPr>
            <w:r w:rsidRPr="008E1AB1">
              <w:rPr>
                <w:rFonts w:ascii="Century Gothic" w:eastAsia="HG丸ｺﾞｼｯｸM-PRO" w:hAnsi="Century Gothic"/>
                <w:sz w:val="19"/>
                <w:szCs w:val="19"/>
              </w:rPr>
              <w:t>Major</w:t>
            </w:r>
          </w:p>
          <w:p w:rsidR="008126A4" w:rsidRPr="008E1AB1" w:rsidRDefault="008126A4" w:rsidP="00FC3E41">
            <w:pPr>
              <w:rPr>
                <w:rFonts w:ascii="Century Gothic" w:eastAsia="HG丸ｺﾞｼｯｸM-PRO" w:hAnsi="Century Gothic"/>
                <w:sz w:val="19"/>
                <w:szCs w:val="19"/>
              </w:rPr>
            </w:pPr>
          </w:p>
        </w:tc>
        <w:tc>
          <w:tcPr>
            <w:tcW w:w="2268" w:type="dxa"/>
          </w:tcPr>
          <w:p w:rsidR="008126A4" w:rsidRPr="008E1AB1" w:rsidRDefault="000607EE" w:rsidP="00FC3E41">
            <w:pPr>
              <w:jc w:val="left"/>
              <w:rPr>
                <w:rFonts w:ascii="Century Gothic" w:eastAsia="HG丸ｺﾞｼｯｸM-PRO" w:hAnsi="Century Gothic"/>
                <w:sz w:val="19"/>
                <w:szCs w:val="19"/>
              </w:rPr>
            </w:pPr>
            <w:r w:rsidRPr="008E1AB1">
              <w:rPr>
                <w:rFonts w:ascii="Century Gothic" w:eastAsia="HG丸ｺﾞｼｯｸM-PRO" w:hAnsi="Century Gothic" w:hint="eastAsia"/>
                <w:sz w:val="19"/>
                <w:szCs w:val="19"/>
              </w:rPr>
              <w:t>・</w:t>
            </w:r>
            <w:r w:rsidR="008126A4" w:rsidRPr="008E1AB1">
              <w:rPr>
                <w:rFonts w:ascii="Century Gothic" w:eastAsia="HG丸ｺﾞｼｯｸM-PRO" w:hAnsi="Century Gothic" w:hint="eastAsia"/>
                <w:sz w:val="19"/>
                <w:szCs w:val="19"/>
              </w:rPr>
              <w:t>国際交流科目</w:t>
            </w:r>
          </w:p>
          <w:p w:rsidR="008126A4" w:rsidRPr="008E1AB1" w:rsidRDefault="008126A4" w:rsidP="00FC3E41">
            <w:pPr>
              <w:jc w:val="left"/>
              <w:rPr>
                <w:rFonts w:ascii="Century Gothic" w:eastAsia="HG丸ｺﾞｼｯｸM-PRO" w:hAnsi="Century Gothic"/>
                <w:sz w:val="19"/>
                <w:szCs w:val="19"/>
              </w:rPr>
            </w:pPr>
            <w:r w:rsidRPr="008E1AB1">
              <w:rPr>
                <w:rFonts w:ascii="Century Gothic" w:eastAsia="HG丸ｺﾞｼｯｸM-PRO" w:hAnsi="Century Gothic" w:hint="eastAsia"/>
                <w:sz w:val="19"/>
                <w:szCs w:val="19"/>
              </w:rPr>
              <w:t>（交換留学生向けの</w:t>
            </w:r>
          </w:p>
          <w:p w:rsidR="008126A4" w:rsidRPr="008E1AB1" w:rsidRDefault="008126A4" w:rsidP="00FC3E41">
            <w:pPr>
              <w:jc w:val="left"/>
              <w:rPr>
                <w:rFonts w:ascii="Century Gothic" w:eastAsia="HG丸ｺﾞｼｯｸM-PRO" w:hAnsi="Century Gothic"/>
                <w:sz w:val="19"/>
                <w:szCs w:val="19"/>
              </w:rPr>
            </w:pPr>
            <w:r w:rsidRPr="008E1AB1">
              <w:rPr>
                <w:rFonts w:ascii="Century Gothic" w:eastAsia="HG丸ｺﾞｼｯｸM-PRO" w:hAnsi="Century Gothic" w:hint="eastAsia"/>
                <w:sz w:val="19"/>
                <w:szCs w:val="19"/>
              </w:rPr>
              <w:t>英語による科目）</w:t>
            </w:r>
          </w:p>
          <w:p w:rsidR="008126A4" w:rsidRPr="008E1AB1" w:rsidRDefault="008126A4" w:rsidP="00FC3E41">
            <w:pPr>
              <w:jc w:val="left"/>
              <w:rPr>
                <w:rFonts w:ascii="Century Gothic" w:eastAsia="HG丸ｺﾞｼｯｸM-PRO" w:hAnsi="Century Gothic"/>
                <w:sz w:val="19"/>
                <w:szCs w:val="19"/>
              </w:rPr>
            </w:pPr>
            <w:r w:rsidRPr="008E1AB1">
              <w:rPr>
                <w:rFonts w:ascii="Century Gothic" w:eastAsia="HG丸ｺﾞｼｯｸM-PRO" w:hAnsi="Century Gothic"/>
                <w:sz w:val="19"/>
                <w:szCs w:val="19"/>
              </w:rPr>
              <w:t>Arts &amp; Science Courses in English</w:t>
            </w:r>
          </w:p>
          <w:p w:rsidR="000607EE" w:rsidRPr="008E1AB1" w:rsidRDefault="000607EE" w:rsidP="00FC3E41">
            <w:pPr>
              <w:jc w:val="left"/>
              <w:rPr>
                <w:rFonts w:ascii="Century Gothic" w:eastAsia="HG丸ｺﾞｼｯｸM-PRO" w:hAnsi="Century Gothic"/>
                <w:sz w:val="19"/>
                <w:szCs w:val="19"/>
              </w:rPr>
            </w:pPr>
          </w:p>
          <w:p w:rsidR="000607EE" w:rsidRPr="008E1AB1" w:rsidRDefault="000607EE" w:rsidP="00FC3E41">
            <w:pPr>
              <w:jc w:val="left"/>
              <w:rPr>
                <w:rFonts w:ascii="Century Gothic" w:eastAsia="HG丸ｺﾞｼｯｸM-PRO" w:hAnsi="Century Gothic"/>
                <w:sz w:val="19"/>
                <w:szCs w:val="19"/>
              </w:rPr>
            </w:pPr>
            <w:r w:rsidRPr="008E1AB1">
              <w:rPr>
                <w:rFonts w:ascii="Century Gothic" w:eastAsia="HG丸ｺﾞｼｯｸM-PRO" w:hAnsi="Century Gothic" w:hint="eastAsia"/>
                <w:sz w:val="19"/>
                <w:szCs w:val="19"/>
              </w:rPr>
              <w:t>・全学教育科目</w:t>
            </w:r>
          </w:p>
          <w:p w:rsidR="000607EE" w:rsidRPr="008E1AB1" w:rsidRDefault="000607EE" w:rsidP="00FC3E41">
            <w:pPr>
              <w:jc w:val="left"/>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General Education </w:t>
            </w:r>
          </w:p>
          <w:p w:rsidR="000607EE" w:rsidRPr="008E1AB1" w:rsidRDefault="000607EE" w:rsidP="00FC3E41">
            <w:pPr>
              <w:jc w:val="left"/>
              <w:rPr>
                <w:rFonts w:ascii="Century Gothic" w:eastAsia="HG丸ｺﾞｼｯｸM-PRO" w:hAnsi="Century Gothic"/>
                <w:sz w:val="19"/>
                <w:szCs w:val="19"/>
              </w:rPr>
            </w:pPr>
            <w:r w:rsidRPr="008E1AB1">
              <w:rPr>
                <w:rFonts w:ascii="Century Gothic" w:eastAsia="HG丸ｺﾞｼｯｸM-PRO" w:hAnsi="Century Gothic"/>
                <w:sz w:val="19"/>
                <w:szCs w:val="19"/>
              </w:rPr>
              <w:t>Courses</w:t>
            </w:r>
          </w:p>
        </w:tc>
      </w:tr>
    </w:tbl>
    <w:p w:rsidR="003D5E49" w:rsidRPr="008E1AB1" w:rsidRDefault="003D5E49" w:rsidP="0096256A">
      <w:pPr>
        <w:snapToGrid w:val="0"/>
        <w:rPr>
          <w:rFonts w:ascii="Century Gothic" w:eastAsia="HG丸ｺﾞｼｯｸM-PRO" w:hAnsi="Century Gothic"/>
          <w:sz w:val="19"/>
          <w:szCs w:val="19"/>
        </w:rPr>
      </w:pPr>
      <w:bookmarkStart w:id="1" w:name="_Hlk523394427"/>
    </w:p>
    <w:bookmarkEnd w:id="1"/>
    <w:p w:rsidR="00106217" w:rsidRPr="008E1AB1" w:rsidRDefault="00106217" w:rsidP="00F6289D">
      <w:pPr>
        <w:pStyle w:val="a9"/>
        <w:numPr>
          <w:ilvl w:val="0"/>
          <w:numId w:val="16"/>
        </w:numPr>
        <w:ind w:leftChars="0"/>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履修科目の検索</w:t>
      </w:r>
      <w:r w:rsidRPr="008E1AB1">
        <w:rPr>
          <w:rFonts w:ascii="Century Gothic" w:eastAsia="HG丸ｺﾞｼｯｸM-PRO" w:hAnsi="Century Gothic"/>
          <w:b/>
          <w:sz w:val="19"/>
          <w:szCs w:val="19"/>
        </w:rPr>
        <w:t xml:space="preserve"> </w:t>
      </w:r>
      <w:r w:rsidR="0064460B" w:rsidRPr="008E1AB1">
        <w:rPr>
          <w:rFonts w:ascii="Century Gothic" w:eastAsia="HG丸ｺﾞｼｯｸM-PRO" w:hAnsi="Century Gothic"/>
          <w:b/>
          <w:sz w:val="19"/>
          <w:szCs w:val="19"/>
        </w:rPr>
        <w:t xml:space="preserve">How to </w:t>
      </w:r>
      <w:r w:rsidRPr="008E1AB1">
        <w:rPr>
          <w:rFonts w:ascii="Century Gothic" w:eastAsia="HG丸ｺﾞｼｯｸM-PRO" w:hAnsi="Century Gothic"/>
          <w:b/>
          <w:sz w:val="19"/>
          <w:szCs w:val="19"/>
        </w:rPr>
        <w:t>Search Courses</w:t>
      </w:r>
    </w:p>
    <w:p w:rsidR="00106217" w:rsidRPr="008E1AB1" w:rsidRDefault="00106217" w:rsidP="00106217">
      <w:pPr>
        <w:ind w:right="-1"/>
        <w:rPr>
          <w:rFonts w:ascii="Century Gothic" w:eastAsia="HG丸ｺﾞｼｯｸM-PRO" w:hAnsi="Century Gothic"/>
          <w:sz w:val="19"/>
          <w:szCs w:val="19"/>
        </w:rPr>
      </w:pPr>
      <w:r w:rsidRPr="008E1AB1">
        <w:rPr>
          <w:rFonts w:ascii="Century Gothic" w:eastAsia="HG丸ｺﾞｼｯｸM-PRO" w:hAnsi="Century Gothic" w:hint="eastAsia"/>
          <w:sz w:val="19"/>
          <w:szCs w:val="19"/>
        </w:rPr>
        <w:t>興味のある分野に関する単語や先生の名前を基に科目を検索することができます。</w:t>
      </w:r>
    </w:p>
    <w:p w:rsidR="00106217" w:rsidRPr="008E1AB1" w:rsidRDefault="00106217" w:rsidP="00106217">
      <w:pPr>
        <w:ind w:right="-1"/>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You may want to search courses </w:t>
      </w:r>
      <w:r w:rsidR="00044BA7" w:rsidRPr="008E1AB1">
        <w:rPr>
          <w:rFonts w:ascii="Century Gothic" w:eastAsia="HG丸ｺﾞｼｯｸM-PRO" w:hAnsi="Century Gothic"/>
          <w:sz w:val="19"/>
          <w:szCs w:val="19"/>
        </w:rPr>
        <w:t xml:space="preserve">by </w:t>
      </w:r>
      <w:r w:rsidRPr="008E1AB1">
        <w:rPr>
          <w:rFonts w:ascii="Century Gothic" w:eastAsia="HG丸ｺﾞｼｯｸM-PRO" w:hAnsi="Century Gothic"/>
          <w:sz w:val="19"/>
          <w:szCs w:val="19"/>
        </w:rPr>
        <w:t>key word or name of faculty members.</w:t>
      </w:r>
    </w:p>
    <w:p w:rsidR="00106217" w:rsidRPr="008E1AB1" w:rsidRDefault="00106217" w:rsidP="00106217">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 xml:space="preserve">　・科目名・講義題目検索</w:t>
      </w:r>
      <w:r w:rsidRPr="008E1AB1">
        <w:rPr>
          <w:rFonts w:ascii="Century Gothic" w:eastAsia="HG丸ｺﾞｼｯｸM-PRO" w:hAnsi="Century Gothic"/>
          <w:sz w:val="19"/>
          <w:szCs w:val="19"/>
        </w:rPr>
        <w:t xml:space="preserve"> Search by Course Title, Subtitle</w:t>
      </w:r>
    </w:p>
    <w:p w:rsidR="00106217" w:rsidRPr="008E1AB1" w:rsidRDefault="00106217" w:rsidP="00106217">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 xml:space="preserve">　・教員名検索</w:t>
      </w:r>
      <w:r w:rsidRPr="008E1AB1">
        <w:rPr>
          <w:rFonts w:ascii="Century Gothic" w:eastAsia="HG丸ｺﾞｼｯｸM-PRO" w:hAnsi="Century Gothic"/>
          <w:sz w:val="19"/>
          <w:szCs w:val="19"/>
        </w:rPr>
        <w:t xml:space="preserve"> Search by Instructor (Faculty Member)</w:t>
      </w:r>
    </w:p>
    <w:p w:rsidR="00E8298E" w:rsidRDefault="00106217" w:rsidP="00422239">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 xml:space="preserve">　・キーワード検索</w:t>
      </w:r>
      <w:r w:rsidRPr="008E1AB1">
        <w:rPr>
          <w:rFonts w:ascii="Century Gothic" w:eastAsia="HG丸ｺﾞｼｯｸM-PRO" w:hAnsi="Century Gothic"/>
          <w:sz w:val="19"/>
          <w:szCs w:val="19"/>
        </w:rPr>
        <w:t xml:space="preserve"> Search by Key Words </w:t>
      </w:r>
    </w:p>
    <w:p w:rsidR="004C7B8E" w:rsidRPr="008E1AB1" w:rsidRDefault="00106217" w:rsidP="00422239">
      <w:pPr>
        <w:rPr>
          <w:rFonts w:ascii="Century Gothic" w:eastAsia="HG丸ｺﾞｼｯｸM-PRO" w:hAnsi="Century Gothic"/>
          <w:b/>
          <w:sz w:val="19"/>
          <w:szCs w:val="19"/>
        </w:rPr>
      </w:pPr>
      <w:r w:rsidRPr="008E1AB1">
        <w:rPr>
          <w:rFonts w:ascii="Century Gothic" w:eastAsia="HG丸ｺﾞｼｯｸM-PRO" w:hAnsi="Century Gothic" w:hint="eastAsia"/>
          <w:sz w:val="19"/>
          <w:szCs w:val="19"/>
        </w:rPr>
        <w:t xml:space="preserve">　・全文検索</w:t>
      </w:r>
      <w:r w:rsidRPr="008E1AB1">
        <w:rPr>
          <w:rFonts w:ascii="Century Gothic" w:eastAsia="HG丸ｺﾞｼｯｸM-PRO" w:hAnsi="Century Gothic"/>
          <w:sz w:val="19"/>
          <w:szCs w:val="19"/>
        </w:rPr>
        <w:t xml:space="preserve"> Full Texts</w:t>
      </w:r>
      <w:r w:rsidR="0032706B" w:rsidRPr="008E1AB1">
        <w:rPr>
          <w:rFonts w:ascii="Century Gothic" w:eastAsia="HG丸ｺﾞｼｯｸM-PRO" w:hAnsi="Century Gothic"/>
          <w:sz w:val="19"/>
          <w:szCs w:val="19"/>
        </w:rPr>
        <w:t xml:space="preserve"> search</w:t>
      </w:r>
    </w:p>
    <w:p w:rsidR="003C3A33" w:rsidRPr="008E1AB1" w:rsidRDefault="00422239" w:rsidP="00422239">
      <w:pPr>
        <w:rPr>
          <w:rFonts w:ascii="Century Gothic" w:eastAsia="HG丸ｺﾞｼｯｸM-PRO" w:hAnsi="Century Gothic"/>
          <w:b/>
          <w:sz w:val="19"/>
          <w:szCs w:val="19"/>
        </w:rPr>
      </w:pPr>
      <w:r w:rsidRPr="008E1AB1">
        <w:rPr>
          <w:rFonts w:ascii="Century Gothic" w:eastAsia="HG丸ｺﾞｼｯｸM-PRO" w:hAnsi="Century Gothic"/>
          <w:b/>
          <w:sz w:val="19"/>
          <w:szCs w:val="19"/>
        </w:rPr>
        <w:lastRenderedPageBreak/>
        <w:t xml:space="preserve">2. </w:t>
      </w:r>
      <w:r w:rsidR="00DA0687" w:rsidRPr="008E1AB1">
        <w:rPr>
          <w:rFonts w:ascii="Century Gothic" w:eastAsia="HG丸ｺﾞｼｯｸM-PRO" w:hAnsi="Century Gothic" w:hint="eastAsia"/>
          <w:b/>
          <w:sz w:val="19"/>
          <w:szCs w:val="19"/>
        </w:rPr>
        <w:t>検索結果の確認</w:t>
      </w:r>
      <w:r w:rsidRPr="008E1AB1">
        <w:rPr>
          <w:rFonts w:ascii="Century Gothic" w:eastAsia="HG丸ｺﾞｼｯｸM-PRO" w:hAnsi="Century Gothic"/>
          <w:b/>
          <w:sz w:val="19"/>
          <w:szCs w:val="19"/>
        </w:rPr>
        <w:t xml:space="preserve"> </w:t>
      </w:r>
      <w:r w:rsidR="00DA0687" w:rsidRPr="008E1AB1">
        <w:rPr>
          <w:rFonts w:ascii="Century Gothic" w:eastAsia="HG丸ｺﾞｼｯｸM-PRO" w:hAnsi="Century Gothic"/>
          <w:b/>
          <w:sz w:val="19"/>
          <w:szCs w:val="19"/>
        </w:rPr>
        <w:t>Search Result</w:t>
      </w:r>
    </w:p>
    <w:p w:rsidR="00DA0687" w:rsidRPr="008E1AB1" w:rsidRDefault="004C7B8E" w:rsidP="00252EF1">
      <w:pPr>
        <w:rPr>
          <w:rFonts w:ascii="Century Gothic" w:eastAsia="HG丸ｺﾞｼｯｸM-PRO" w:hAnsi="Century Gothic"/>
          <w:sz w:val="19"/>
          <w:szCs w:val="19"/>
        </w:rPr>
      </w:pPr>
      <w:r w:rsidRPr="008E1AB1">
        <w:rPr>
          <w:noProof/>
          <w:sz w:val="19"/>
          <w:szCs w:val="19"/>
        </w:rPr>
        <w:drawing>
          <wp:anchor distT="0" distB="0" distL="114300" distR="114300" simplePos="0" relativeHeight="251677696" behindDoc="1" locked="0" layoutInCell="1" allowOverlap="1" wp14:anchorId="430209DF" wp14:editId="404190E5">
            <wp:simplePos x="0" y="0"/>
            <wp:positionH relativeFrom="margin">
              <wp:align>center</wp:align>
            </wp:positionH>
            <wp:positionV relativeFrom="paragraph">
              <wp:posOffset>25400</wp:posOffset>
            </wp:positionV>
            <wp:extent cx="6547485" cy="1133475"/>
            <wp:effectExtent l="0" t="0" r="5715" b="9525"/>
            <wp:wrapNone/>
            <wp:docPr id="13" name="図 13" descr="C:\Users\ENG-KYOMU25\AppData\Local\Microsoft\Windows\INetCacheContent.Word\検索結果キャプチャ.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ENG-KYOMU25\AppData\Local\Microsoft\Windows\INetCacheContent.Word\検索結果キャプチャ.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6547485" cy="1133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289D" w:rsidRPr="008E1AB1">
        <w:rPr>
          <w:rFonts w:ascii="Century Gothic" w:eastAsia="HG丸ｺﾞｼｯｸM-PRO" w:hAnsi="Century Gothic"/>
          <w:noProof/>
          <w:sz w:val="19"/>
          <w:szCs w:val="19"/>
        </w:rPr>
        <mc:AlternateContent>
          <mc:Choice Requires="wps">
            <w:drawing>
              <wp:anchor distT="45720" distB="45720" distL="114300" distR="114300" simplePos="0" relativeHeight="251664384" behindDoc="0" locked="0" layoutInCell="1" allowOverlap="1">
                <wp:simplePos x="0" y="0"/>
                <wp:positionH relativeFrom="column">
                  <wp:posOffset>-147955</wp:posOffset>
                </wp:positionH>
                <wp:positionV relativeFrom="paragraph">
                  <wp:posOffset>202565</wp:posOffset>
                </wp:positionV>
                <wp:extent cx="428625" cy="1404620"/>
                <wp:effectExtent l="0" t="0" r="0" b="444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404620"/>
                        </a:xfrm>
                        <a:prstGeom prst="rect">
                          <a:avLst/>
                        </a:prstGeom>
                        <a:noFill/>
                        <a:ln w="9525">
                          <a:noFill/>
                          <a:miter lim="800000"/>
                          <a:headEnd/>
                          <a:tailEnd/>
                        </a:ln>
                      </wps:spPr>
                      <wps:txbx>
                        <w:txbxContent>
                          <w:p w:rsidR="00B508AD" w:rsidRDefault="00B508AD" w:rsidP="00B508AD">
                            <w:pPr>
                              <w:pStyle w:val="a9"/>
                              <w:numPr>
                                <w:ilvl w:val="0"/>
                                <w:numId w:val="2"/>
                              </w:numPr>
                              <w:ind w:leftChars="0"/>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1.65pt;margin-top:15.95pt;width:33.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" filled="f" stroked="f">
                <v:textbox style="mso-fit-shape-to-text:t">
                  <w:txbxContent>
                    <w:p w:rsidR="00B508AD" w:rsidRDefault="00B508AD" w:rsidP="00B508AD">
                      <w:pPr>
                        <w:pStyle w:val="a9"/>
                        <w:numPr>
                          <w:ilvl w:val="0"/>
                          <w:numId w:val="2"/>
                        </w:numPr>
                        <w:ind w:leftChars="0"/>
                        <w:jc w:val="center"/>
                      </w:pPr>
                    </w:p>
                  </w:txbxContent>
                </v:textbox>
                <w10:wrap type="square"/>
              </v:shape>
            </w:pict>
          </mc:Fallback>
        </mc:AlternateContent>
      </w:r>
      <w:r w:rsidR="00F6289D" w:rsidRPr="008E1AB1">
        <w:rPr>
          <w:rFonts w:ascii="Century Gothic" w:eastAsia="HG丸ｺﾞｼｯｸM-PRO" w:hAnsi="Century Gothic"/>
          <w:noProof/>
          <w:sz w:val="19"/>
          <w:szCs w:val="19"/>
        </w:rPr>
        <mc:AlternateContent>
          <mc:Choice Requires="wps">
            <w:drawing>
              <wp:anchor distT="0" distB="0" distL="114300" distR="114300" simplePos="0" relativeHeight="251662336" behindDoc="0" locked="0" layoutInCell="1" allowOverlap="1" wp14:anchorId="6AB45233" wp14:editId="22C271A7">
                <wp:simplePos x="0" y="0"/>
                <wp:positionH relativeFrom="column">
                  <wp:posOffset>146686</wp:posOffset>
                </wp:positionH>
                <wp:positionV relativeFrom="paragraph">
                  <wp:posOffset>120650</wp:posOffset>
                </wp:positionV>
                <wp:extent cx="533400" cy="304800"/>
                <wp:effectExtent l="19050" t="19050" r="19050" b="19050"/>
                <wp:wrapNone/>
                <wp:docPr id="6" name="四角形: 角を丸くする 6"/>
                <wp:cNvGraphicFramePr/>
                <a:graphic xmlns:a="http://schemas.openxmlformats.org/drawingml/2006/main">
                  <a:graphicData uri="http://schemas.microsoft.com/office/word/2010/wordprocessingShape">
                    <wps:wsp>
                      <wps:cNvSpPr/>
                      <wps:spPr>
                        <a:xfrm>
                          <a:off x="0" y="0"/>
                          <a:ext cx="533400" cy="304800"/>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D3C322" id="四角形: 角を丸くする 6" o:spid="_x0000_s1026" style="position:absolute;left:0;text-align:left;margin-left:11.55pt;margin-top:9.5pt;width:42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" filled="f" strokecolor="red" strokeweight="2.25pt">
                <v:stroke joinstyle="miter"/>
              </v:roundrect>
            </w:pict>
          </mc:Fallback>
        </mc:AlternateContent>
      </w:r>
      <w:r w:rsidR="00F6289D" w:rsidRPr="008E1AB1">
        <w:rPr>
          <w:rFonts w:ascii="Century Gothic" w:eastAsia="HG丸ｺﾞｼｯｸM-PRO" w:hAnsi="Century Gothic"/>
          <w:noProof/>
          <w:sz w:val="19"/>
          <w:szCs w:val="19"/>
        </w:rPr>
        <mc:AlternateContent>
          <mc:Choice Requires="wps">
            <w:drawing>
              <wp:anchor distT="0" distB="0" distL="114300" distR="114300" simplePos="0" relativeHeight="251675648" behindDoc="0" locked="0" layoutInCell="1" allowOverlap="1" wp14:anchorId="4112A172" wp14:editId="02C85960">
                <wp:simplePos x="0" y="0"/>
                <wp:positionH relativeFrom="column">
                  <wp:posOffset>4347210</wp:posOffset>
                </wp:positionH>
                <wp:positionV relativeFrom="paragraph">
                  <wp:posOffset>120650</wp:posOffset>
                </wp:positionV>
                <wp:extent cx="714375" cy="285750"/>
                <wp:effectExtent l="19050" t="19050" r="28575" b="19050"/>
                <wp:wrapNone/>
                <wp:docPr id="1" name="四角形: 角を丸くする 1"/>
                <wp:cNvGraphicFramePr/>
                <a:graphic xmlns:a="http://schemas.openxmlformats.org/drawingml/2006/main">
                  <a:graphicData uri="http://schemas.microsoft.com/office/word/2010/wordprocessingShape">
                    <wps:wsp>
                      <wps:cNvSpPr/>
                      <wps:spPr>
                        <a:xfrm>
                          <a:off x="0" y="0"/>
                          <a:ext cx="714375" cy="285750"/>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15590" id="四角形: 角を丸くする 1" o:spid="_x0000_s1026" style="position:absolute;left:0;text-align:left;margin-left:342.3pt;margin-top:9.5pt;width:56.2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" filled="f" strokecolor="red" strokeweight="2.25pt">
                <v:stroke joinstyle="miter"/>
              </v:roundrect>
            </w:pict>
          </mc:Fallback>
        </mc:AlternateContent>
      </w:r>
    </w:p>
    <w:p w:rsidR="003C3A33" w:rsidRPr="008E1AB1" w:rsidRDefault="00F6289D" w:rsidP="00252EF1">
      <w:pPr>
        <w:rPr>
          <w:rFonts w:ascii="Century Gothic" w:eastAsia="HG丸ｺﾞｼｯｸM-PRO" w:hAnsi="Century Gothic"/>
          <w:sz w:val="19"/>
          <w:szCs w:val="19"/>
        </w:rPr>
      </w:pPr>
      <w:r w:rsidRPr="008E1AB1">
        <w:rPr>
          <w:rFonts w:ascii="Century Gothic" w:eastAsia="HG丸ｺﾞｼｯｸM-PRO" w:hAnsi="Century Gothic"/>
          <w:noProof/>
          <w:sz w:val="19"/>
          <w:szCs w:val="19"/>
        </w:rPr>
        <mc:AlternateContent>
          <mc:Choice Requires="wps">
            <w:drawing>
              <wp:anchor distT="45720" distB="45720" distL="114300" distR="114300" simplePos="0" relativeHeight="251670528" behindDoc="0" locked="0" layoutInCell="1" allowOverlap="1" wp14:anchorId="673690B1" wp14:editId="3359C220">
                <wp:simplePos x="0" y="0"/>
                <wp:positionH relativeFrom="column">
                  <wp:posOffset>4062095</wp:posOffset>
                </wp:positionH>
                <wp:positionV relativeFrom="paragraph">
                  <wp:posOffset>7620</wp:posOffset>
                </wp:positionV>
                <wp:extent cx="428625" cy="1404620"/>
                <wp:effectExtent l="0" t="0" r="0" b="4445"/>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404620"/>
                        </a:xfrm>
                        <a:prstGeom prst="rect">
                          <a:avLst/>
                        </a:prstGeom>
                        <a:noFill/>
                        <a:ln w="9525">
                          <a:noFill/>
                          <a:miter lim="800000"/>
                          <a:headEnd/>
                          <a:tailEnd/>
                        </a:ln>
                      </wps:spPr>
                      <wps:txbx>
                        <w:txbxContent>
                          <w:p w:rsidR="00B508AD" w:rsidRDefault="00B508AD" w:rsidP="00F6289D">
                            <w:pPr>
                              <w:pStyle w:val="a9"/>
                              <w:numPr>
                                <w:ilvl w:val="0"/>
                                <w:numId w:val="2"/>
                              </w:numPr>
                              <w:ind w:leftChars="0"/>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3690B1" id="_x0000_s1027" type="#_x0000_t202" style="position:absolute;left:0;text-align:left;margin-left:319.85pt;margin-top:.6pt;width:33.7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" filled="f" stroked="f">
                <v:textbox style="mso-fit-shape-to-text:t">
                  <w:txbxContent>
                    <w:p w:rsidR="00B508AD" w:rsidRDefault="00B508AD" w:rsidP="00F6289D">
                      <w:pPr>
                        <w:pStyle w:val="a9"/>
                        <w:numPr>
                          <w:ilvl w:val="0"/>
                          <w:numId w:val="2"/>
                        </w:numPr>
                        <w:ind w:leftChars="0"/>
                      </w:pPr>
                    </w:p>
                  </w:txbxContent>
                </v:textbox>
                <w10:wrap type="square"/>
              </v:shape>
            </w:pict>
          </mc:Fallback>
        </mc:AlternateContent>
      </w:r>
    </w:p>
    <w:p w:rsidR="003C3A33" w:rsidRPr="008E1AB1" w:rsidRDefault="00F6289D" w:rsidP="00252EF1">
      <w:pPr>
        <w:rPr>
          <w:rFonts w:ascii="Century Gothic" w:eastAsia="HG丸ｺﾞｼｯｸM-PRO" w:hAnsi="Century Gothic"/>
          <w:sz w:val="19"/>
          <w:szCs w:val="19"/>
        </w:rPr>
      </w:pPr>
      <w:r w:rsidRPr="008E1AB1">
        <w:rPr>
          <w:rFonts w:ascii="Century Gothic" w:eastAsia="HG丸ｺﾞｼｯｸM-PRO" w:hAnsi="Century Gothic"/>
          <w:noProof/>
          <w:sz w:val="19"/>
          <w:szCs w:val="19"/>
        </w:rPr>
        <mc:AlternateContent>
          <mc:Choice Requires="wps">
            <w:drawing>
              <wp:anchor distT="45720" distB="45720" distL="114300" distR="114300" simplePos="0" relativeHeight="251666432" behindDoc="0" locked="0" layoutInCell="1" allowOverlap="1" wp14:anchorId="3BCF9EFC" wp14:editId="27130795">
                <wp:simplePos x="0" y="0"/>
                <wp:positionH relativeFrom="column">
                  <wp:posOffset>5525770</wp:posOffset>
                </wp:positionH>
                <wp:positionV relativeFrom="paragraph">
                  <wp:posOffset>88900</wp:posOffset>
                </wp:positionV>
                <wp:extent cx="428625" cy="1404620"/>
                <wp:effectExtent l="0" t="0" r="0" b="4445"/>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404620"/>
                        </a:xfrm>
                        <a:prstGeom prst="rect">
                          <a:avLst/>
                        </a:prstGeom>
                        <a:noFill/>
                        <a:ln w="9525">
                          <a:noFill/>
                          <a:miter lim="800000"/>
                          <a:headEnd/>
                          <a:tailEnd/>
                        </a:ln>
                      </wps:spPr>
                      <wps:txbx>
                        <w:txbxContent>
                          <w:p w:rsidR="00B508AD" w:rsidRDefault="00B508AD" w:rsidP="00B508AD">
                            <w:pPr>
                              <w:pStyle w:val="a9"/>
                              <w:numPr>
                                <w:ilvl w:val="0"/>
                                <w:numId w:val="2"/>
                              </w:numPr>
                              <w:ind w:leftChars="0"/>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CF9EFC" id="_x0000_s1028" type="#_x0000_t202" style="position:absolute;left:0;text-align:left;margin-left:435.1pt;margin-top:7pt;width:33.7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" filled="f" stroked="f">
                <v:textbox style="mso-fit-shape-to-text:t">
                  <w:txbxContent>
                    <w:p w:rsidR="00B508AD" w:rsidRDefault="00B508AD" w:rsidP="00B508AD">
                      <w:pPr>
                        <w:pStyle w:val="a9"/>
                        <w:numPr>
                          <w:ilvl w:val="0"/>
                          <w:numId w:val="2"/>
                        </w:numPr>
                        <w:ind w:leftChars="0"/>
                        <w:jc w:val="center"/>
                      </w:pPr>
                    </w:p>
                  </w:txbxContent>
                </v:textbox>
                <w10:wrap type="square"/>
              </v:shape>
            </w:pict>
          </mc:Fallback>
        </mc:AlternateContent>
      </w:r>
      <w:r w:rsidRPr="008E1AB1">
        <w:rPr>
          <w:rFonts w:ascii="Century Gothic" w:eastAsia="HG丸ｺﾞｼｯｸM-PRO" w:hAnsi="Century Gothic"/>
          <w:noProof/>
          <w:sz w:val="19"/>
          <w:szCs w:val="19"/>
        </w:rPr>
        <mc:AlternateContent>
          <mc:Choice Requires="wps">
            <w:drawing>
              <wp:anchor distT="0" distB="0" distL="114300" distR="114300" simplePos="0" relativeHeight="251668480" behindDoc="0" locked="0" layoutInCell="1" allowOverlap="1" wp14:anchorId="1352E3BF" wp14:editId="6DF7D33A">
                <wp:simplePos x="0" y="0"/>
                <wp:positionH relativeFrom="column">
                  <wp:posOffset>5833111</wp:posOffset>
                </wp:positionH>
                <wp:positionV relativeFrom="paragraph">
                  <wp:posOffset>25400</wp:posOffset>
                </wp:positionV>
                <wp:extent cx="514350" cy="304800"/>
                <wp:effectExtent l="19050" t="19050" r="19050" b="19050"/>
                <wp:wrapNone/>
                <wp:docPr id="9" name="四角形: 角を丸くする 9"/>
                <wp:cNvGraphicFramePr/>
                <a:graphic xmlns:a="http://schemas.openxmlformats.org/drawingml/2006/main">
                  <a:graphicData uri="http://schemas.microsoft.com/office/word/2010/wordprocessingShape">
                    <wps:wsp>
                      <wps:cNvSpPr/>
                      <wps:spPr>
                        <a:xfrm>
                          <a:off x="0" y="0"/>
                          <a:ext cx="514350" cy="304800"/>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7D54B9" id="四角形: 角を丸くする 9" o:spid="_x0000_s1026" style="position:absolute;left:0;text-align:left;margin-left:459.3pt;margin-top:2pt;width:40.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" filled="f" strokecolor="red" strokeweight="2.25pt">
                <v:stroke joinstyle="miter"/>
              </v:roundrect>
            </w:pict>
          </mc:Fallback>
        </mc:AlternateContent>
      </w:r>
    </w:p>
    <w:p w:rsidR="003C3A33" w:rsidRPr="008E1AB1" w:rsidRDefault="003C3A33" w:rsidP="00252EF1">
      <w:pPr>
        <w:rPr>
          <w:rFonts w:ascii="Century Gothic" w:eastAsia="HG丸ｺﾞｼｯｸM-PRO" w:hAnsi="Century Gothic"/>
          <w:sz w:val="19"/>
          <w:szCs w:val="19"/>
        </w:rPr>
      </w:pPr>
    </w:p>
    <w:p w:rsidR="00B508AD" w:rsidRPr="008E1AB1" w:rsidRDefault="007A5011" w:rsidP="007A5011">
      <w:pPr>
        <w:tabs>
          <w:tab w:val="left" w:pos="4860"/>
        </w:tabs>
        <w:rPr>
          <w:rFonts w:ascii="Century Gothic" w:eastAsia="HG丸ｺﾞｼｯｸM-PRO" w:hAnsi="Century Gothic"/>
          <w:sz w:val="19"/>
          <w:szCs w:val="19"/>
        </w:rPr>
      </w:pPr>
      <w:r w:rsidRPr="008E1AB1">
        <w:rPr>
          <w:rFonts w:ascii="Century Gothic" w:eastAsia="HG丸ｺﾞｼｯｸM-PRO" w:hAnsi="Century Gothic"/>
          <w:sz w:val="19"/>
          <w:szCs w:val="19"/>
        </w:rPr>
        <w:tab/>
      </w:r>
    </w:p>
    <w:p w:rsidR="00B508AD" w:rsidRPr="008E1AB1" w:rsidRDefault="00B508AD" w:rsidP="00252EF1">
      <w:pPr>
        <w:rPr>
          <w:rFonts w:ascii="Century Gothic" w:eastAsia="HG丸ｺﾞｼｯｸM-PRO" w:hAnsi="Century Gothic"/>
          <w:sz w:val="19"/>
          <w:szCs w:val="19"/>
        </w:rPr>
      </w:pPr>
    </w:p>
    <w:p w:rsidR="00B508AD" w:rsidRPr="008E1AB1" w:rsidRDefault="00083194" w:rsidP="00F6289D">
      <w:pPr>
        <w:pStyle w:val="a9"/>
        <w:numPr>
          <w:ilvl w:val="0"/>
          <w:numId w:val="17"/>
        </w:numPr>
        <w:ind w:leftChars="0"/>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期間（開講期間）</w:t>
      </w:r>
      <w:r w:rsidRPr="008E1AB1">
        <w:rPr>
          <w:rFonts w:ascii="Century Gothic" w:eastAsia="HG丸ｺﾞｼｯｸM-PRO" w:hAnsi="Century Gothic"/>
          <w:b/>
          <w:sz w:val="19"/>
          <w:szCs w:val="19"/>
        </w:rPr>
        <w:t>Semester</w:t>
      </w:r>
      <w:r w:rsidRPr="008E1AB1">
        <w:rPr>
          <w:rFonts w:ascii="Century Gothic" w:eastAsia="HG丸ｺﾞｼｯｸM-PRO" w:hAnsi="Century Gothic" w:hint="eastAsia"/>
          <w:b/>
          <w:sz w:val="19"/>
          <w:szCs w:val="19"/>
        </w:rPr>
        <w:t>：</w:t>
      </w:r>
    </w:p>
    <w:p w:rsidR="00083194" w:rsidRPr="008E1AB1" w:rsidRDefault="00083194" w:rsidP="00FB4269">
      <w:pPr>
        <w:ind w:firstLineChars="100" w:firstLine="190"/>
        <w:rPr>
          <w:rFonts w:ascii="Century Gothic" w:eastAsia="HG丸ｺﾞｼｯｸM-PRO" w:hAnsi="Century Gothic"/>
          <w:sz w:val="19"/>
          <w:szCs w:val="19"/>
        </w:rPr>
      </w:pPr>
      <w:r w:rsidRPr="008E1AB1">
        <w:rPr>
          <w:rFonts w:ascii="Century Gothic" w:eastAsia="HG丸ｺﾞｼｯｸM-PRO" w:hAnsi="Century Gothic"/>
          <w:color w:val="FF0000"/>
          <w:sz w:val="19"/>
          <w:szCs w:val="19"/>
        </w:rPr>
        <w:t>1</w:t>
      </w:r>
      <w:r w:rsidRPr="008E1AB1">
        <w:rPr>
          <w:rFonts w:ascii="Century Gothic" w:eastAsia="HG丸ｺﾞｼｯｸM-PRO" w:hAnsi="Century Gothic" w:hint="eastAsia"/>
          <w:color w:val="FF0000"/>
          <w:sz w:val="19"/>
          <w:szCs w:val="19"/>
        </w:rPr>
        <w:t>学期間開講の科目と</w:t>
      </w:r>
      <w:r w:rsidRPr="008E1AB1">
        <w:rPr>
          <w:rFonts w:ascii="Century Gothic" w:eastAsia="HG丸ｺﾞｼｯｸM-PRO" w:hAnsi="Century Gothic"/>
          <w:color w:val="FF0000"/>
          <w:sz w:val="19"/>
          <w:szCs w:val="19"/>
        </w:rPr>
        <w:t>1</w:t>
      </w:r>
      <w:r w:rsidRPr="008E1AB1">
        <w:rPr>
          <w:rFonts w:ascii="Century Gothic" w:eastAsia="HG丸ｺﾞｼｯｸM-PRO" w:hAnsi="Century Gothic" w:hint="eastAsia"/>
          <w:color w:val="FF0000"/>
          <w:sz w:val="19"/>
          <w:szCs w:val="19"/>
        </w:rPr>
        <w:t>ターム</w:t>
      </w:r>
      <w:r w:rsidR="00FB4269" w:rsidRPr="008E1AB1">
        <w:rPr>
          <w:rFonts w:ascii="Century Gothic" w:eastAsia="HG丸ｺﾞｼｯｸM-PRO" w:hAnsi="Century Gothic" w:hint="eastAsia"/>
          <w:color w:val="FF0000"/>
          <w:sz w:val="19"/>
          <w:szCs w:val="19"/>
        </w:rPr>
        <w:t>のみ</w:t>
      </w:r>
      <w:r w:rsidRPr="008E1AB1">
        <w:rPr>
          <w:rFonts w:ascii="Century Gothic" w:eastAsia="HG丸ｺﾞｼｯｸM-PRO" w:hAnsi="Century Gothic" w:hint="eastAsia"/>
          <w:color w:val="FF0000"/>
          <w:sz w:val="19"/>
          <w:szCs w:val="19"/>
        </w:rPr>
        <w:t>開講の科目があります。</w:t>
      </w:r>
    </w:p>
    <w:p w:rsidR="00F22A18" w:rsidRPr="008E1AB1" w:rsidRDefault="00F22A18" w:rsidP="00FB4269">
      <w:pPr>
        <w:ind w:firstLineChars="100" w:firstLine="190"/>
        <w:rPr>
          <w:rFonts w:ascii="Century Gothic" w:eastAsia="HG丸ｺﾞｼｯｸM-PRO" w:hAnsi="Century Gothic"/>
          <w:color w:val="FF0000"/>
          <w:sz w:val="19"/>
          <w:szCs w:val="19"/>
        </w:rPr>
      </w:pPr>
      <w:r w:rsidRPr="008E1AB1">
        <w:rPr>
          <w:rFonts w:ascii="Century Gothic" w:eastAsia="HG丸ｺﾞｼｯｸM-PRO" w:hAnsi="Century Gothic"/>
          <w:color w:val="FF0000"/>
          <w:sz w:val="19"/>
          <w:szCs w:val="19"/>
        </w:rPr>
        <w:t>&lt;</w:t>
      </w:r>
      <w:r w:rsidRPr="008E1AB1">
        <w:rPr>
          <w:rFonts w:ascii="Century Gothic" w:eastAsia="HG丸ｺﾞｼｯｸM-PRO" w:hAnsi="Century Gothic" w:hint="eastAsia"/>
          <w:color w:val="FF0000"/>
          <w:sz w:val="19"/>
          <w:szCs w:val="19"/>
        </w:rPr>
        <w:t>例</w:t>
      </w:r>
      <w:r w:rsidRPr="008E1AB1">
        <w:rPr>
          <w:rFonts w:ascii="Century Gothic" w:eastAsia="HG丸ｺﾞｼｯｸM-PRO" w:hAnsi="Century Gothic"/>
          <w:color w:val="FF0000"/>
          <w:sz w:val="19"/>
          <w:szCs w:val="19"/>
        </w:rPr>
        <w:t xml:space="preserve"> Example&gt;</w:t>
      </w:r>
    </w:p>
    <w:p w:rsidR="006F749A" w:rsidRPr="008E1AB1" w:rsidRDefault="0032706B" w:rsidP="00FB4269">
      <w:pPr>
        <w:ind w:firstLineChars="100" w:firstLine="190"/>
        <w:rPr>
          <w:rFonts w:ascii="Century Gothic" w:eastAsia="HG丸ｺﾞｼｯｸM-PRO" w:hAnsi="Century Gothic"/>
          <w:color w:val="FF0000"/>
          <w:sz w:val="19"/>
          <w:szCs w:val="19"/>
        </w:rPr>
      </w:pPr>
      <w:r w:rsidRPr="008E1AB1">
        <w:rPr>
          <w:rFonts w:ascii="Century Gothic" w:eastAsia="HG丸ｺﾞｼｯｸM-PRO" w:hAnsi="Century Gothic"/>
          <w:color w:val="FF0000"/>
          <w:sz w:val="19"/>
          <w:szCs w:val="19"/>
        </w:rPr>
        <w:t xml:space="preserve">Some </w:t>
      </w:r>
      <w:r w:rsidR="006F749A" w:rsidRPr="008E1AB1">
        <w:rPr>
          <w:rFonts w:ascii="Century Gothic" w:eastAsia="HG丸ｺﾞｼｯｸM-PRO" w:hAnsi="Century Gothic"/>
          <w:color w:val="FF0000"/>
          <w:sz w:val="19"/>
          <w:szCs w:val="19"/>
        </w:rPr>
        <w:t xml:space="preserve">courses </w:t>
      </w:r>
      <w:r w:rsidRPr="008E1AB1">
        <w:rPr>
          <w:rFonts w:ascii="Century Gothic" w:eastAsia="HG丸ｺﾞｼｯｸM-PRO" w:hAnsi="Century Gothic"/>
          <w:color w:val="FF0000"/>
          <w:sz w:val="19"/>
          <w:szCs w:val="19"/>
        </w:rPr>
        <w:t xml:space="preserve">are </w:t>
      </w:r>
      <w:r w:rsidR="006F749A" w:rsidRPr="008E1AB1">
        <w:rPr>
          <w:rFonts w:ascii="Century Gothic" w:eastAsia="HG丸ｺﾞｼｯｸM-PRO" w:hAnsi="Century Gothic"/>
          <w:color w:val="FF0000"/>
          <w:sz w:val="19"/>
          <w:szCs w:val="19"/>
        </w:rPr>
        <w:t>offered fo</w:t>
      </w:r>
      <w:r w:rsidR="004E7CBF" w:rsidRPr="008E1AB1">
        <w:rPr>
          <w:rFonts w:ascii="Century Gothic" w:eastAsia="HG丸ｺﾞｼｯｸM-PRO" w:hAnsi="Century Gothic"/>
          <w:color w:val="FF0000"/>
          <w:sz w:val="19"/>
          <w:szCs w:val="19"/>
        </w:rPr>
        <w:t>r</w:t>
      </w:r>
      <w:r w:rsidR="006F749A" w:rsidRPr="008E1AB1">
        <w:rPr>
          <w:rFonts w:ascii="Century Gothic" w:eastAsia="HG丸ｺﾞｼｯｸM-PRO" w:hAnsi="Century Gothic"/>
          <w:color w:val="FF0000"/>
          <w:sz w:val="19"/>
          <w:szCs w:val="19"/>
        </w:rPr>
        <w:t xml:space="preserve"> one “semester” while the other courses are offered in one “term”.</w:t>
      </w:r>
    </w:p>
    <w:p w:rsidR="00F22A18" w:rsidRPr="008E1AB1" w:rsidRDefault="00865428">
      <w:pPr>
        <w:ind w:firstLineChars="100" w:firstLine="190"/>
        <w:rPr>
          <w:rFonts w:ascii="Century Gothic" w:eastAsia="HG丸ｺﾞｼｯｸM-PRO" w:hAnsi="Century Gothic"/>
          <w:color w:val="FF0000"/>
          <w:sz w:val="19"/>
          <w:szCs w:val="19"/>
        </w:rPr>
      </w:pPr>
      <w:r w:rsidRPr="008E1AB1">
        <w:rPr>
          <w:rFonts w:ascii="Century Gothic" w:eastAsia="HG丸ｺﾞｼｯｸM-PRO" w:hAnsi="Century Gothic" w:hint="eastAsia"/>
          <w:color w:val="FF0000"/>
          <w:sz w:val="19"/>
          <w:szCs w:val="19"/>
        </w:rPr>
        <w:t>建築環境設計特論</w:t>
      </w:r>
      <w:r w:rsidR="00083194" w:rsidRPr="008E1AB1">
        <w:rPr>
          <w:rFonts w:ascii="Century Gothic" w:eastAsia="HG丸ｺﾞｼｯｸM-PRO" w:hAnsi="Century Gothic" w:hint="eastAsia"/>
          <w:sz w:val="19"/>
          <w:szCs w:val="19"/>
        </w:rPr>
        <w:t>：冬タームに週</w:t>
      </w:r>
      <w:r w:rsidR="00083194" w:rsidRPr="008E1AB1">
        <w:rPr>
          <w:rFonts w:ascii="Century Gothic" w:eastAsia="HG丸ｺﾞｼｯｸM-PRO" w:hAnsi="Century Gothic"/>
          <w:sz w:val="19"/>
          <w:szCs w:val="19"/>
        </w:rPr>
        <w:t>2</w:t>
      </w:r>
      <w:r w:rsidR="00B25056" w:rsidRPr="008E1AB1">
        <w:rPr>
          <w:rFonts w:ascii="Century Gothic" w:eastAsia="HG丸ｺﾞｼｯｸM-PRO" w:hAnsi="Century Gothic" w:hint="eastAsia"/>
          <w:sz w:val="19"/>
          <w:szCs w:val="19"/>
        </w:rPr>
        <w:t>回</w:t>
      </w:r>
      <w:r w:rsidR="00083194" w:rsidRPr="008E1AB1">
        <w:rPr>
          <w:rFonts w:ascii="Century Gothic" w:eastAsia="HG丸ｺﾞｼｯｸM-PRO" w:hAnsi="Century Gothic" w:hint="eastAsia"/>
          <w:sz w:val="19"/>
          <w:szCs w:val="19"/>
        </w:rPr>
        <w:t>の授業（</w:t>
      </w:r>
      <w:r w:rsidRPr="008E1AB1">
        <w:rPr>
          <w:rFonts w:ascii="Century Gothic" w:eastAsia="HG丸ｺﾞｼｯｸM-PRO" w:hAnsi="Century Gothic" w:hint="eastAsia"/>
          <w:sz w:val="19"/>
          <w:szCs w:val="19"/>
        </w:rPr>
        <w:t>木</w:t>
      </w:r>
      <w:r w:rsidRPr="008E1AB1">
        <w:rPr>
          <w:rFonts w:ascii="Century Gothic" w:eastAsia="HG丸ｺﾞｼｯｸM-PRO" w:hAnsi="Century Gothic"/>
          <w:sz w:val="19"/>
          <w:szCs w:val="19"/>
        </w:rPr>
        <w:t>1</w:t>
      </w:r>
      <w:r w:rsidR="00083194" w:rsidRPr="008E1AB1">
        <w:rPr>
          <w:rFonts w:ascii="Century Gothic" w:eastAsia="HG丸ｺﾞｼｯｸM-PRO" w:hAnsi="Century Gothic" w:hint="eastAsia"/>
          <w:sz w:val="19"/>
          <w:szCs w:val="19"/>
        </w:rPr>
        <w:t>、木</w:t>
      </w:r>
      <w:r w:rsidR="00083194" w:rsidRPr="008E1AB1">
        <w:rPr>
          <w:rFonts w:ascii="Century Gothic" w:eastAsia="HG丸ｺﾞｼｯｸM-PRO" w:hAnsi="Century Gothic"/>
          <w:sz w:val="19"/>
          <w:szCs w:val="19"/>
        </w:rPr>
        <w:t>2</w:t>
      </w:r>
      <w:r w:rsidR="00083194" w:rsidRPr="008E1AB1">
        <w:rPr>
          <w:rFonts w:ascii="Century Gothic" w:eastAsia="HG丸ｺﾞｼｯｸM-PRO" w:hAnsi="Century Gothic" w:hint="eastAsia"/>
          <w:sz w:val="19"/>
          <w:szCs w:val="19"/>
        </w:rPr>
        <w:t>）</w:t>
      </w:r>
    </w:p>
    <w:p w:rsidR="006F749A" w:rsidRPr="008E1AB1" w:rsidRDefault="006F749A" w:rsidP="00FC3E41">
      <w:pPr>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  </w:t>
      </w:r>
      <w:r w:rsidR="00865428" w:rsidRPr="008E1AB1">
        <w:rPr>
          <w:rFonts w:ascii="Century Gothic" w:eastAsia="HG丸ｺﾞｼｯｸM-PRO" w:hAnsi="Century Gothic"/>
          <w:color w:val="FF0000"/>
          <w:sz w:val="19"/>
          <w:szCs w:val="19"/>
        </w:rPr>
        <w:t>Design of Architectural Environment</w:t>
      </w:r>
      <w:r w:rsidRPr="008E1AB1">
        <w:rPr>
          <w:rFonts w:ascii="Century Gothic" w:eastAsia="HG丸ｺﾞｼｯｸM-PRO" w:hAnsi="Century Gothic"/>
          <w:sz w:val="19"/>
          <w:szCs w:val="19"/>
        </w:rPr>
        <w:t xml:space="preserve">: two lectures </w:t>
      </w:r>
      <w:r w:rsidR="00EF0601"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week in Winter term (</w:t>
      </w:r>
      <w:r w:rsidR="00865428" w:rsidRPr="008E1AB1">
        <w:rPr>
          <w:rFonts w:ascii="Century Gothic" w:eastAsia="HG丸ｺﾞｼｯｸM-PRO" w:hAnsi="Century Gothic"/>
          <w:sz w:val="19"/>
          <w:szCs w:val="19"/>
        </w:rPr>
        <w:t>1</w:t>
      </w:r>
      <w:r w:rsidR="00865428" w:rsidRPr="008E1AB1">
        <w:rPr>
          <w:rFonts w:ascii="Century Gothic" w:eastAsia="HG丸ｺﾞｼｯｸM-PRO" w:hAnsi="Century Gothic"/>
          <w:sz w:val="19"/>
          <w:szCs w:val="19"/>
          <w:vertAlign w:val="superscript"/>
        </w:rPr>
        <w:t>st</w:t>
      </w:r>
      <w:r w:rsidRPr="008E1AB1">
        <w:rPr>
          <w:rFonts w:ascii="Century Gothic" w:eastAsia="HG丸ｺﾞｼｯｸM-PRO" w:hAnsi="Century Gothic"/>
          <w:sz w:val="19"/>
          <w:szCs w:val="19"/>
        </w:rPr>
        <w:t xml:space="preserve"> and 2</w:t>
      </w:r>
      <w:r w:rsidR="00865428" w:rsidRPr="008E1AB1">
        <w:rPr>
          <w:rFonts w:ascii="Century Gothic" w:eastAsia="HG丸ｺﾞｼｯｸM-PRO" w:hAnsi="Century Gothic"/>
          <w:sz w:val="19"/>
          <w:szCs w:val="19"/>
          <w:vertAlign w:val="superscript"/>
        </w:rPr>
        <w:t>nd</w:t>
      </w:r>
      <w:r w:rsidRPr="008E1AB1">
        <w:rPr>
          <w:rFonts w:ascii="Century Gothic" w:eastAsia="HG丸ｺﾞｼｯｸM-PRO" w:hAnsi="Century Gothic"/>
          <w:sz w:val="19"/>
          <w:szCs w:val="19"/>
        </w:rPr>
        <w:t xml:space="preserve"> period of Thu.)</w:t>
      </w:r>
    </w:p>
    <w:p w:rsidR="00083194" w:rsidRPr="008E1AB1" w:rsidRDefault="00865428" w:rsidP="00FC3E41">
      <w:pPr>
        <w:ind w:firstLineChars="100" w:firstLine="190"/>
        <w:rPr>
          <w:rFonts w:ascii="Century Gothic" w:eastAsia="HG丸ｺﾞｼｯｸM-PRO" w:hAnsi="Century Gothic"/>
          <w:sz w:val="19"/>
          <w:szCs w:val="19"/>
        </w:rPr>
      </w:pPr>
      <w:r w:rsidRPr="008E1AB1">
        <w:rPr>
          <w:rFonts w:ascii="Century Gothic" w:eastAsia="HG丸ｺﾞｼｯｸM-PRO" w:hAnsi="Century Gothic" w:hint="eastAsia"/>
          <w:color w:val="FF0000"/>
          <w:sz w:val="19"/>
          <w:szCs w:val="19"/>
        </w:rPr>
        <w:t>室内気候学特論</w:t>
      </w:r>
      <w:r w:rsidR="00083194" w:rsidRPr="008E1AB1">
        <w:rPr>
          <w:rFonts w:ascii="Century Gothic" w:eastAsia="HG丸ｺﾞｼｯｸM-PRO" w:hAnsi="Century Gothic" w:hint="eastAsia"/>
          <w:sz w:val="19"/>
          <w:szCs w:val="19"/>
        </w:rPr>
        <w:t>：</w:t>
      </w:r>
      <w:r w:rsidR="00083194" w:rsidRPr="008E1AB1">
        <w:rPr>
          <w:rFonts w:ascii="Century Gothic" w:eastAsia="HG丸ｺﾞｼｯｸM-PRO" w:hAnsi="Century Gothic"/>
          <w:sz w:val="19"/>
          <w:szCs w:val="19"/>
        </w:rPr>
        <w:t>2</w:t>
      </w:r>
      <w:r w:rsidR="00083194" w:rsidRPr="008E1AB1">
        <w:rPr>
          <w:rFonts w:ascii="Century Gothic" w:eastAsia="HG丸ｺﾞｼｯｸM-PRO" w:hAnsi="Century Gothic" w:hint="eastAsia"/>
          <w:sz w:val="19"/>
          <w:szCs w:val="19"/>
        </w:rPr>
        <w:t>学期（秋～冬ターム）週</w:t>
      </w:r>
      <w:r w:rsidR="00083194" w:rsidRPr="008E1AB1">
        <w:rPr>
          <w:rFonts w:ascii="Century Gothic" w:eastAsia="HG丸ｺﾞｼｯｸM-PRO" w:hAnsi="Century Gothic"/>
          <w:sz w:val="19"/>
          <w:szCs w:val="19"/>
        </w:rPr>
        <w:t>1</w:t>
      </w:r>
      <w:r w:rsidR="00B25056" w:rsidRPr="008E1AB1">
        <w:rPr>
          <w:rFonts w:ascii="Century Gothic" w:eastAsia="HG丸ｺﾞｼｯｸM-PRO" w:hAnsi="Century Gothic" w:hint="eastAsia"/>
          <w:sz w:val="19"/>
          <w:szCs w:val="19"/>
        </w:rPr>
        <w:t>回</w:t>
      </w:r>
      <w:r w:rsidR="00083194" w:rsidRPr="008E1AB1">
        <w:rPr>
          <w:rFonts w:ascii="Century Gothic" w:eastAsia="HG丸ｺﾞｼｯｸM-PRO" w:hAnsi="Century Gothic" w:hint="eastAsia"/>
          <w:sz w:val="19"/>
          <w:szCs w:val="19"/>
        </w:rPr>
        <w:t>の授業（月</w:t>
      </w:r>
      <w:r w:rsidR="00F22A18" w:rsidRPr="008E1AB1">
        <w:rPr>
          <w:rFonts w:ascii="Century Gothic" w:eastAsia="HG丸ｺﾞｼｯｸM-PRO" w:hAnsi="Century Gothic"/>
          <w:sz w:val="19"/>
          <w:szCs w:val="19"/>
        </w:rPr>
        <w:t>2</w:t>
      </w:r>
      <w:r w:rsidR="00083194" w:rsidRPr="008E1AB1">
        <w:rPr>
          <w:rFonts w:ascii="Century Gothic" w:eastAsia="HG丸ｺﾞｼｯｸM-PRO" w:hAnsi="Century Gothic" w:hint="eastAsia"/>
          <w:sz w:val="19"/>
          <w:szCs w:val="19"/>
        </w:rPr>
        <w:t>）</w:t>
      </w:r>
    </w:p>
    <w:p w:rsidR="00F22A18" w:rsidRPr="008E1AB1" w:rsidRDefault="00865428" w:rsidP="00FC3E41">
      <w:pPr>
        <w:ind w:firstLineChars="100" w:firstLine="190"/>
        <w:rPr>
          <w:rFonts w:ascii="Century Gothic" w:eastAsia="HG丸ｺﾞｼｯｸM-PRO" w:hAnsi="Century Gothic"/>
          <w:sz w:val="19"/>
          <w:szCs w:val="19"/>
        </w:rPr>
      </w:pPr>
      <w:r w:rsidRPr="008E1AB1">
        <w:rPr>
          <w:rFonts w:ascii="Century Gothic" w:eastAsia="HG丸ｺﾞｼｯｸM-PRO" w:hAnsi="Century Gothic"/>
          <w:color w:val="FF0000"/>
          <w:sz w:val="19"/>
          <w:szCs w:val="19"/>
        </w:rPr>
        <w:t>Advanced Indoor Environment</w:t>
      </w:r>
      <w:r w:rsidR="006F749A" w:rsidRPr="008E1AB1">
        <w:rPr>
          <w:rFonts w:ascii="Century Gothic" w:eastAsia="HG丸ｺﾞｼｯｸM-PRO" w:hAnsi="Century Gothic"/>
          <w:sz w:val="19"/>
          <w:szCs w:val="19"/>
        </w:rPr>
        <w:t xml:space="preserve">: one lecture </w:t>
      </w:r>
      <w:r w:rsidR="00EF0601" w:rsidRPr="008E1AB1">
        <w:rPr>
          <w:rFonts w:ascii="Century Gothic" w:eastAsia="HG丸ｺﾞｼｯｸM-PRO" w:hAnsi="Century Gothic"/>
          <w:sz w:val="19"/>
          <w:szCs w:val="19"/>
        </w:rPr>
        <w:t>/</w:t>
      </w:r>
      <w:r w:rsidR="006F749A" w:rsidRPr="008E1AB1">
        <w:rPr>
          <w:rFonts w:ascii="Century Gothic" w:eastAsia="HG丸ｺﾞｼｯｸM-PRO" w:hAnsi="Century Gothic"/>
          <w:sz w:val="19"/>
          <w:szCs w:val="19"/>
        </w:rPr>
        <w:t>week in 2</w:t>
      </w:r>
      <w:r w:rsidR="006F749A" w:rsidRPr="008E1AB1">
        <w:rPr>
          <w:rFonts w:ascii="Century Gothic" w:eastAsia="HG丸ｺﾞｼｯｸM-PRO" w:hAnsi="Century Gothic"/>
          <w:sz w:val="19"/>
          <w:szCs w:val="19"/>
          <w:vertAlign w:val="superscript"/>
        </w:rPr>
        <w:t>nd</w:t>
      </w:r>
      <w:r w:rsidR="006F749A" w:rsidRPr="008E1AB1">
        <w:rPr>
          <w:rFonts w:ascii="Century Gothic" w:eastAsia="HG丸ｺﾞｼｯｸM-PRO" w:hAnsi="Century Gothic"/>
          <w:sz w:val="19"/>
          <w:szCs w:val="19"/>
        </w:rPr>
        <w:t xml:space="preserve"> semester </w:t>
      </w:r>
    </w:p>
    <w:p w:rsidR="006F749A" w:rsidRPr="008E1AB1" w:rsidRDefault="0064460B" w:rsidP="00FC3E41">
      <w:pPr>
        <w:ind w:firstLineChars="100" w:firstLine="190"/>
        <w:jc w:val="right"/>
        <w:rPr>
          <w:rFonts w:ascii="Century Gothic" w:eastAsia="HG丸ｺﾞｼｯｸM-PRO" w:hAnsi="Century Gothic"/>
          <w:sz w:val="19"/>
          <w:szCs w:val="19"/>
        </w:rPr>
      </w:pPr>
      <w:r w:rsidRPr="008E1AB1">
        <w:rPr>
          <w:rFonts w:ascii="Century Gothic" w:eastAsia="HG丸ｺﾞｼｯｸM-PRO" w:hAnsi="Century Gothic"/>
          <w:sz w:val="19"/>
          <w:szCs w:val="19"/>
        </w:rPr>
        <w:t>(Fall &amp; Winter terms</w:t>
      </w:r>
      <w:r w:rsidR="00F22A18" w:rsidRPr="008E1AB1">
        <w:rPr>
          <w:rFonts w:ascii="Century Gothic" w:eastAsia="HG丸ｺﾞｼｯｸM-PRO" w:hAnsi="Century Gothic"/>
          <w:sz w:val="19"/>
          <w:szCs w:val="19"/>
        </w:rPr>
        <w:t xml:space="preserve">, </w:t>
      </w:r>
      <w:r w:rsidR="00865428" w:rsidRPr="008E1AB1">
        <w:rPr>
          <w:rFonts w:ascii="Century Gothic" w:eastAsia="HG丸ｺﾞｼｯｸM-PRO" w:hAnsi="Century Gothic"/>
          <w:sz w:val="19"/>
          <w:szCs w:val="19"/>
        </w:rPr>
        <w:t>2</w:t>
      </w:r>
      <w:r w:rsidR="00865428" w:rsidRPr="008E1AB1">
        <w:rPr>
          <w:rFonts w:ascii="Century Gothic" w:eastAsia="HG丸ｺﾞｼｯｸM-PRO" w:hAnsi="Century Gothic"/>
          <w:sz w:val="19"/>
          <w:szCs w:val="19"/>
          <w:vertAlign w:val="superscript"/>
        </w:rPr>
        <w:t>nd</w:t>
      </w:r>
      <w:r w:rsidR="006F749A" w:rsidRPr="008E1AB1">
        <w:rPr>
          <w:rFonts w:ascii="Century Gothic" w:eastAsia="HG丸ｺﾞｼｯｸM-PRO" w:hAnsi="Century Gothic"/>
          <w:sz w:val="19"/>
          <w:szCs w:val="19"/>
        </w:rPr>
        <w:t xml:space="preserve"> period of Mon.) </w:t>
      </w:r>
    </w:p>
    <w:p w:rsidR="001C5BD1" w:rsidRPr="008E1AB1" w:rsidRDefault="001C5BD1" w:rsidP="00FC3E41">
      <w:pPr>
        <w:ind w:firstLineChars="100" w:firstLine="190"/>
        <w:jc w:val="right"/>
        <w:rPr>
          <w:rFonts w:ascii="Century Gothic" w:eastAsia="HG丸ｺﾞｼｯｸM-PRO" w:hAnsi="Century Gothic"/>
          <w:sz w:val="19"/>
          <w:szCs w:val="19"/>
        </w:rPr>
      </w:pPr>
    </w:p>
    <w:p w:rsidR="00083194" w:rsidRPr="008E1AB1" w:rsidRDefault="00083194" w:rsidP="00F6289D">
      <w:pPr>
        <w:pStyle w:val="a9"/>
        <w:numPr>
          <w:ilvl w:val="0"/>
          <w:numId w:val="17"/>
        </w:numPr>
        <w:ind w:leftChars="0"/>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曜日・時限</w:t>
      </w:r>
      <w:r w:rsidRPr="008E1AB1">
        <w:rPr>
          <w:rFonts w:ascii="Century Gothic" w:eastAsia="HG丸ｺﾞｼｯｸM-PRO" w:hAnsi="Century Gothic"/>
          <w:b/>
          <w:sz w:val="19"/>
          <w:szCs w:val="19"/>
        </w:rPr>
        <w:t xml:space="preserve"> Day of the week, period</w:t>
      </w:r>
      <w:r w:rsidRPr="008E1AB1">
        <w:rPr>
          <w:rFonts w:ascii="Century Gothic" w:eastAsia="HG丸ｺﾞｼｯｸM-PRO" w:hAnsi="Century Gothic" w:hint="eastAsia"/>
          <w:b/>
          <w:sz w:val="19"/>
          <w:szCs w:val="19"/>
        </w:rPr>
        <w:t>：</w:t>
      </w:r>
    </w:p>
    <w:p w:rsidR="00083194" w:rsidRPr="008E1AB1" w:rsidRDefault="00E74D6E" w:rsidP="00106217">
      <w:pPr>
        <w:ind w:firstLineChars="100" w:firstLine="190"/>
        <w:rPr>
          <w:rFonts w:ascii="Century Gothic" w:eastAsia="HG丸ｺﾞｼｯｸM-PRO" w:hAnsi="Century Gothic"/>
          <w:sz w:val="19"/>
          <w:szCs w:val="19"/>
        </w:rPr>
      </w:pPr>
      <w:r w:rsidRPr="008E1AB1">
        <w:rPr>
          <w:rFonts w:ascii="Century Gothic" w:eastAsia="HG丸ｺﾞｼｯｸM-PRO" w:hAnsi="Century Gothic" w:hint="eastAsia"/>
          <w:sz w:val="19"/>
          <w:szCs w:val="19"/>
        </w:rPr>
        <w:t>開講される曜日・講時が他の科目と重ならないように注意してください。</w:t>
      </w:r>
    </w:p>
    <w:p w:rsidR="00106217" w:rsidRPr="008E1AB1" w:rsidRDefault="00AA3F0A" w:rsidP="005A1039">
      <w:pPr>
        <w:ind w:leftChars="100" w:left="210"/>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Please </w:t>
      </w:r>
      <w:r w:rsidR="0064460B" w:rsidRPr="008E1AB1">
        <w:rPr>
          <w:rFonts w:ascii="Century Gothic" w:eastAsia="HG丸ｺﾞｼｯｸM-PRO" w:hAnsi="Century Gothic"/>
          <w:sz w:val="19"/>
          <w:szCs w:val="19"/>
        </w:rPr>
        <w:t xml:space="preserve">check the term, day, and period carefully and </w:t>
      </w:r>
      <w:r w:rsidRPr="008E1AB1">
        <w:rPr>
          <w:rFonts w:ascii="Century Gothic" w:eastAsia="HG丸ｺﾞｼｯｸM-PRO" w:hAnsi="Century Gothic"/>
          <w:sz w:val="19"/>
          <w:szCs w:val="19"/>
        </w:rPr>
        <w:t xml:space="preserve">make sure </w:t>
      </w:r>
      <w:r w:rsidR="00EF0601" w:rsidRPr="008E1AB1">
        <w:rPr>
          <w:rFonts w:ascii="Century Gothic" w:eastAsia="HG丸ｺﾞｼｯｸM-PRO" w:hAnsi="Century Gothic"/>
          <w:sz w:val="19"/>
          <w:szCs w:val="19"/>
        </w:rPr>
        <w:t xml:space="preserve">each </w:t>
      </w:r>
      <w:r w:rsidR="00B25056" w:rsidRPr="008E1AB1">
        <w:rPr>
          <w:rFonts w:ascii="Century Gothic" w:eastAsia="HG丸ｺﾞｼｯｸM-PRO" w:hAnsi="Century Gothic"/>
          <w:sz w:val="19"/>
          <w:szCs w:val="19"/>
        </w:rPr>
        <w:t>course period</w:t>
      </w:r>
      <w:r w:rsidRPr="008E1AB1">
        <w:rPr>
          <w:rFonts w:ascii="Century Gothic" w:eastAsia="HG丸ｺﾞｼｯｸM-PRO" w:hAnsi="Century Gothic"/>
          <w:sz w:val="19"/>
          <w:szCs w:val="19"/>
        </w:rPr>
        <w:t xml:space="preserve"> you choose </w:t>
      </w:r>
      <w:r w:rsidR="00EF0601" w:rsidRPr="008E1AB1">
        <w:rPr>
          <w:rFonts w:ascii="Century Gothic" w:eastAsia="HG丸ｺﾞｼｯｸM-PRO" w:hAnsi="Century Gothic"/>
          <w:sz w:val="19"/>
          <w:szCs w:val="19"/>
        </w:rPr>
        <w:t xml:space="preserve">are </w:t>
      </w:r>
      <w:r w:rsidRPr="008E1AB1">
        <w:rPr>
          <w:rFonts w:ascii="Century Gothic" w:eastAsia="HG丸ｺﾞｼｯｸM-PRO" w:hAnsi="Century Gothic"/>
          <w:sz w:val="19"/>
          <w:szCs w:val="19"/>
        </w:rPr>
        <w:t>not overlap</w:t>
      </w:r>
      <w:r w:rsidR="00EF0601" w:rsidRPr="008E1AB1">
        <w:rPr>
          <w:rFonts w:ascii="Century Gothic" w:eastAsia="HG丸ｺﾞｼｯｸM-PRO" w:hAnsi="Century Gothic"/>
          <w:sz w:val="19"/>
          <w:szCs w:val="19"/>
        </w:rPr>
        <w:t>ped</w:t>
      </w:r>
      <w:r w:rsidRPr="008E1AB1">
        <w:rPr>
          <w:rFonts w:ascii="Century Gothic" w:eastAsia="HG丸ｺﾞｼｯｸM-PRO" w:hAnsi="Century Gothic"/>
          <w:sz w:val="19"/>
          <w:szCs w:val="19"/>
        </w:rPr>
        <w:t>.</w:t>
      </w:r>
      <w:r w:rsidR="00B25056" w:rsidRPr="008E1AB1">
        <w:rPr>
          <w:rFonts w:ascii="Century Gothic" w:eastAsia="HG丸ｺﾞｼｯｸM-PRO" w:hAnsi="Century Gothic"/>
          <w:sz w:val="19"/>
          <w:szCs w:val="19"/>
        </w:rPr>
        <w:t xml:space="preserve"> </w:t>
      </w:r>
    </w:p>
    <w:p w:rsidR="00422239" w:rsidRPr="008E1AB1" w:rsidRDefault="00422239" w:rsidP="004E7CBF">
      <w:pPr>
        <w:snapToGrid w:val="0"/>
        <w:rPr>
          <w:rFonts w:ascii="Century Gothic" w:eastAsia="HG丸ｺﾞｼｯｸM-PRO" w:hAnsi="Century Gothic"/>
          <w:sz w:val="19"/>
          <w:szCs w:val="19"/>
        </w:rPr>
      </w:pPr>
    </w:p>
    <w:p w:rsidR="002225BB" w:rsidRPr="008E1AB1" w:rsidRDefault="002225BB" w:rsidP="00F6289D">
      <w:pPr>
        <w:pStyle w:val="a9"/>
        <w:numPr>
          <w:ilvl w:val="0"/>
          <w:numId w:val="17"/>
        </w:numPr>
        <w:ind w:leftChars="0"/>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シラバス詳細</w:t>
      </w:r>
      <w:r w:rsidRPr="008E1AB1">
        <w:rPr>
          <w:rFonts w:ascii="Century Gothic" w:eastAsia="HG丸ｺﾞｼｯｸM-PRO" w:hAnsi="Century Gothic"/>
          <w:b/>
          <w:sz w:val="19"/>
          <w:szCs w:val="19"/>
        </w:rPr>
        <w:t xml:space="preserve"> Syllabus</w:t>
      </w:r>
      <w:r w:rsidR="00AC4785" w:rsidRPr="008E1AB1">
        <w:rPr>
          <w:rFonts w:ascii="Century Gothic" w:eastAsia="HG丸ｺﾞｼｯｸM-PRO" w:hAnsi="Century Gothic" w:hint="eastAsia"/>
          <w:b/>
          <w:sz w:val="19"/>
          <w:szCs w:val="19"/>
        </w:rPr>
        <w:t>：</w:t>
      </w:r>
    </w:p>
    <w:p w:rsidR="002225BB" w:rsidRPr="008E1AB1" w:rsidRDefault="002225BB" w:rsidP="00F6289D">
      <w:pPr>
        <w:ind w:firstLineChars="100" w:firstLine="190"/>
        <w:rPr>
          <w:rFonts w:ascii="Century Gothic" w:eastAsia="HG丸ｺﾞｼｯｸM-PRO" w:hAnsi="Century Gothic"/>
          <w:sz w:val="19"/>
          <w:szCs w:val="19"/>
        </w:rPr>
      </w:pPr>
      <w:r w:rsidRPr="008E1AB1">
        <w:rPr>
          <w:rFonts w:ascii="Century Gothic" w:eastAsia="HG丸ｺﾞｼｯｸM-PRO" w:hAnsi="Century Gothic" w:hint="eastAsia"/>
          <w:sz w:val="19"/>
          <w:szCs w:val="19"/>
        </w:rPr>
        <w:t>日本語</w:t>
      </w:r>
      <w:r w:rsidR="007A5011" w:rsidRPr="008E1AB1">
        <w:rPr>
          <w:rFonts w:ascii="Century Gothic" w:eastAsia="HG丸ｺﾞｼｯｸM-PRO" w:hAnsi="Century Gothic" w:hint="eastAsia"/>
          <w:sz w:val="19"/>
          <w:szCs w:val="19"/>
        </w:rPr>
        <w:t>による説明</w:t>
      </w:r>
      <w:r w:rsidRPr="008E1AB1">
        <w:rPr>
          <w:rFonts w:ascii="Century Gothic" w:eastAsia="HG丸ｺﾞｼｯｸM-PRO" w:hAnsi="Century Gothic" w:hint="eastAsia"/>
          <w:sz w:val="19"/>
          <w:szCs w:val="19"/>
        </w:rPr>
        <w:t>は「</w:t>
      </w:r>
      <w:r w:rsidRPr="008E1AB1">
        <w:rPr>
          <w:rFonts w:ascii="Century Gothic" w:eastAsia="HG丸ｺﾞｼｯｸM-PRO" w:hAnsi="Century Gothic"/>
          <w:sz w:val="19"/>
          <w:szCs w:val="19"/>
        </w:rPr>
        <w:t>Japanese</w:t>
      </w:r>
      <w:r w:rsidR="007A5011" w:rsidRPr="008E1AB1">
        <w:rPr>
          <w:rFonts w:ascii="Century Gothic" w:eastAsia="HG丸ｺﾞｼｯｸM-PRO" w:hAnsi="Century Gothic" w:hint="eastAsia"/>
          <w:sz w:val="19"/>
          <w:szCs w:val="19"/>
        </w:rPr>
        <w:t>」</w:t>
      </w:r>
      <w:r w:rsidRPr="008E1AB1">
        <w:rPr>
          <w:rFonts w:ascii="Century Gothic" w:eastAsia="HG丸ｺﾞｼｯｸM-PRO" w:hAnsi="Century Gothic" w:hint="eastAsia"/>
          <w:sz w:val="19"/>
          <w:szCs w:val="19"/>
        </w:rPr>
        <w:t>、英語</w:t>
      </w:r>
      <w:r w:rsidR="007A5011" w:rsidRPr="008E1AB1">
        <w:rPr>
          <w:rFonts w:ascii="Century Gothic" w:eastAsia="HG丸ｺﾞｼｯｸM-PRO" w:hAnsi="Century Gothic" w:hint="eastAsia"/>
          <w:sz w:val="19"/>
          <w:szCs w:val="19"/>
        </w:rPr>
        <w:t>による説明</w:t>
      </w:r>
      <w:r w:rsidRPr="008E1AB1">
        <w:rPr>
          <w:rFonts w:ascii="Century Gothic" w:eastAsia="HG丸ｺﾞｼｯｸM-PRO" w:hAnsi="Century Gothic" w:hint="eastAsia"/>
          <w:sz w:val="19"/>
          <w:szCs w:val="19"/>
        </w:rPr>
        <w:t>は「</w:t>
      </w:r>
      <w:r w:rsidRPr="008E1AB1">
        <w:rPr>
          <w:rFonts w:ascii="Century Gothic" w:eastAsia="HG丸ｺﾞｼｯｸM-PRO" w:hAnsi="Century Gothic"/>
          <w:sz w:val="19"/>
          <w:szCs w:val="19"/>
        </w:rPr>
        <w:t>English</w:t>
      </w:r>
      <w:r w:rsidRPr="008E1AB1">
        <w:rPr>
          <w:rFonts w:ascii="Century Gothic" w:eastAsia="HG丸ｺﾞｼｯｸM-PRO" w:hAnsi="Century Gothic" w:hint="eastAsia"/>
          <w:sz w:val="19"/>
          <w:szCs w:val="19"/>
        </w:rPr>
        <w:t>」をクリックしてください。</w:t>
      </w:r>
    </w:p>
    <w:p w:rsidR="004E7CBF" w:rsidRPr="008E1AB1" w:rsidRDefault="004E7CBF" w:rsidP="00F6289D">
      <w:pPr>
        <w:ind w:firstLineChars="100" w:firstLine="190"/>
        <w:rPr>
          <w:rFonts w:ascii="Century Gothic" w:eastAsia="HG丸ｺﾞｼｯｸM-PRO" w:hAnsi="Century Gothic"/>
          <w:sz w:val="19"/>
          <w:szCs w:val="19"/>
        </w:rPr>
      </w:pPr>
      <w:r w:rsidRPr="008E1AB1">
        <w:rPr>
          <w:rFonts w:ascii="Century Gothic" w:eastAsia="HG丸ｺﾞｼｯｸM-PRO" w:hAnsi="Century Gothic" w:hint="eastAsia"/>
          <w:sz w:val="19"/>
          <w:szCs w:val="19"/>
        </w:rPr>
        <w:t>（詳しい内容については、日本語</w:t>
      </w:r>
      <w:r w:rsidR="001D419E" w:rsidRPr="008E1AB1">
        <w:rPr>
          <w:rFonts w:ascii="Century Gothic" w:eastAsia="HG丸ｺﾞｼｯｸM-PRO" w:hAnsi="Century Gothic" w:hint="eastAsia"/>
          <w:sz w:val="19"/>
          <w:szCs w:val="19"/>
        </w:rPr>
        <w:t>または英語どちらか</w:t>
      </w:r>
      <w:r w:rsidR="00D73586" w:rsidRPr="008E1AB1">
        <w:rPr>
          <w:rFonts w:ascii="Century Gothic" w:eastAsia="HG丸ｺﾞｼｯｸM-PRO" w:hAnsi="Century Gothic" w:hint="eastAsia"/>
          <w:sz w:val="19"/>
          <w:szCs w:val="19"/>
        </w:rPr>
        <w:t>による</w:t>
      </w:r>
      <w:r w:rsidRPr="008E1AB1">
        <w:rPr>
          <w:rFonts w:ascii="Century Gothic" w:eastAsia="HG丸ｺﾞｼｯｸM-PRO" w:hAnsi="Century Gothic" w:hint="eastAsia"/>
          <w:sz w:val="19"/>
          <w:szCs w:val="19"/>
        </w:rPr>
        <w:t>説明しかない科目もあります。）</w:t>
      </w:r>
    </w:p>
    <w:p w:rsidR="002225BB" w:rsidRPr="008E1AB1" w:rsidRDefault="002225BB" w:rsidP="00F6289D">
      <w:pPr>
        <w:ind w:leftChars="95" w:left="199"/>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To browse syllabus, please click “Japanese” </w:t>
      </w:r>
      <w:r w:rsidR="00EF0601" w:rsidRPr="008E1AB1">
        <w:rPr>
          <w:rFonts w:ascii="Century Gothic" w:eastAsia="HG丸ｺﾞｼｯｸM-PRO" w:hAnsi="Century Gothic"/>
          <w:sz w:val="19"/>
          <w:szCs w:val="19"/>
        </w:rPr>
        <w:t xml:space="preserve">or </w:t>
      </w:r>
      <w:r w:rsidRPr="008E1AB1">
        <w:rPr>
          <w:rFonts w:ascii="Century Gothic" w:eastAsia="HG丸ｺﾞｼｯｸM-PRO" w:hAnsi="Century Gothic"/>
          <w:sz w:val="19"/>
          <w:szCs w:val="19"/>
        </w:rPr>
        <w:t xml:space="preserve">“English” for the </w:t>
      </w:r>
      <w:r w:rsidR="00E503C5" w:rsidRPr="008E1AB1">
        <w:rPr>
          <w:rFonts w:ascii="Century Gothic" w:eastAsia="HG丸ｺﾞｼｯｸM-PRO" w:hAnsi="Century Gothic"/>
          <w:sz w:val="19"/>
          <w:szCs w:val="19"/>
        </w:rPr>
        <w:t>details.</w:t>
      </w:r>
      <w:r w:rsidR="004E7CBF" w:rsidRPr="008E1AB1">
        <w:rPr>
          <w:rFonts w:ascii="Century Gothic" w:eastAsia="HG丸ｺﾞｼｯｸM-PRO" w:hAnsi="Century Gothic"/>
          <w:sz w:val="19"/>
          <w:szCs w:val="19"/>
        </w:rPr>
        <w:t xml:space="preserve"> (The details of </w:t>
      </w:r>
      <w:r w:rsidR="001D419E" w:rsidRPr="008E1AB1">
        <w:rPr>
          <w:rFonts w:ascii="Century Gothic" w:eastAsia="HG丸ｺﾞｼｯｸM-PRO" w:hAnsi="Century Gothic"/>
          <w:sz w:val="19"/>
          <w:szCs w:val="19"/>
        </w:rPr>
        <w:t xml:space="preserve">some </w:t>
      </w:r>
      <w:r w:rsidR="004E7CBF" w:rsidRPr="008E1AB1">
        <w:rPr>
          <w:rFonts w:ascii="Century Gothic" w:eastAsia="HG丸ｺﾞｼｯｸM-PRO" w:hAnsi="Century Gothic"/>
          <w:sz w:val="19"/>
          <w:szCs w:val="19"/>
        </w:rPr>
        <w:t xml:space="preserve">courses </w:t>
      </w:r>
      <w:r w:rsidR="001D419E" w:rsidRPr="008E1AB1">
        <w:rPr>
          <w:rFonts w:ascii="Century Gothic" w:eastAsia="HG丸ｺﾞｼｯｸM-PRO" w:hAnsi="Century Gothic"/>
          <w:sz w:val="19"/>
          <w:szCs w:val="19"/>
        </w:rPr>
        <w:t>may</w:t>
      </w:r>
      <w:r w:rsidR="004E7CBF" w:rsidRPr="008E1AB1">
        <w:rPr>
          <w:rFonts w:ascii="Century Gothic" w:eastAsia="HG丸ｺﾞｼｯｸM-PRO" w:hAnsi="Century Gothic"/>
          <w:sz w:val="19"/>
          <w:szCs w:val="19"/>
        </w:rPr>
        <w:t xml:space="preserve"> be available </w:t>
      </w:r>
      <w:r w:rsidR="001D419E" w:rsidRPr="008E1AB1">
        <w:rPr>
          <w:rFonts w:ascii="Century Gothic" w:eastAsia="HG丸ｺﾞｼｯｸM-PRO" w:hAnsi="Century Gothic"/>
          <w:sz w:val="19"/>
          <w:szCs w:val="19"/>
        </w:rPr>
        <w:t xml:space="preserve">either </w:t>
      </w:r>
      <w:r w:rsidR="004E7CBF" w:rsidRPr="008E1AB1">
        <w:rPr>
          <w:rFonts w:ascii="Century Gothic" w:eastAsia="HG丸ｺﾞｼｯｸM-PRO" w:hAnsi="Century Gothic"/>
          <w:sz w:val="19"/>
          <w:szCs w:val="19"/>
        </w:rPr>
        <w:t>in Japanese</w:t>
      </w:r>
      <w:r w:rsidR="001D419E" w:rsidRPr="008E1AB1">
        <w:rPr>
          <w:rFonts w:ascii="Century Gothic" w:eastAsia="HG丸ｺﾞｼｯｸM-PRO" w:hAnsi="Century Gothic"/>
          <w:sz w:val="19"/>
          <w:szCs w:val="19"/>
        </w:rPr>
        <w:t xml:space="preserve"> or English only</w:t>
      </w:r>
      <w:r w:rsidR="004E7CBF" w:rsidRPr="008E1AB1">
        <w:rPr>
          <w:rFonts w:ascii="Century Gothic" w:eastAsia="HG丸ｺﾞｼｯｸM-PRO" w:hAnsi="Century Gothic"/>
          <w:sz w:val="19"/>
          <w:szCs w:val="19"/>
        </w:rPr>
        <w:t>.)</w:t>
      </w:r>
    </w:p>
    <w:p w:rsidR="002225BB" w:rsidRPr="008E1AB1" w:rsidRDefault="002225BB" w:rsidP="00422239">
      <w:pPr>
        <w:rPr>
          <w:rFonts w:ascii="Century Gothic" w:eastAsia="HG丸ｺﾞｼｯｸM-PRO" w:hAnsi="Century Gothic"/>
          <w:sz w:val="19"/>
          <w:szCs w:val="19"/>
        </w:rPr>
      </w:pPr>
    </w:p>
    <w:p w:rsidR="00422239" w:rsidRPr="008E1AB1" w:rsidRDefault="00422239" w:rsidP="00422239">
      <w:pPr>
        <w:rPr>
          <w:rFonts w:ascii="Century Gothic" w:eastAsia="HG丸ｺﾞｼｯｸM-PRO" w:hAnsi="Century Gothic"/>
          <w:sz w:val="19"/>
          <w:szCs w:val="19"/>
        </w:rPr>
      </w:pPr>
      <w:bookmarkStart w:id="2" w:name="_Hlk522044546"/>
      <w:r w:rsidRPr="008E1AB1">
        <w:rPr>
          <w:rFonts w:ascii="Century Gothic" w:eastAsia="HG丸ｺﾞｼｯｸM-PRO" w:hAnsi="Century Gothic"/>
          <w:b/>
          <w:sz w:val="19"/>
          <w:szCs w:val="19"/>
        </w:rPr>
        <w:t>3.</w:t>
      </w:r>
      <w:r w:rsidRPr="008E1AB1">
        <w:rPr>
          <w:rFonts w:ascii="Century Gothic" w:eastAsia="HG丸ｺﾞｼｯｸM-PRO" w:hAnsi="Century Gothic" w:hint="eastAsia"/>
          <w:b/>
          <w:sz w:val="19"/>
          <w:szCs w:val="19"/>
        </w:rPr>
        <w:t>「履修計画書」の記入</w:t>
      </w:r>
      <w:r w:rsidRPr="008E1AB1">
        <w:rPr>
          <w:rFonts w:ascii="Century Gothic" w:eastAsia="HG丸ｺﾞｼｯｸM-PRO" w:hAnsi="Century Gothic"/>
          <w:b/>
          <w:sz w:val="19"/>
          <w:szCs w:val="19"/>
        </w:rPr>
        <w:t xml:space="preserve"> Course Registration Plan</w:t>
      </w:r>
    </w:p>
    <w:bookmarkEnd w:id="2"/>
    <w:p w:rsidR="00AA3F0A" w:rsidRPr="008E1AB1" w:rsidRDefault="00F04458" w:rsidP="00106217">
      <w:pPr>
        <w:ind w:leftChars="95" w:left="199"/>
        <w:rPr>
          <w:rFonts w:ascii="Century Gothic" w:eastAsia="HG丸ｺﾞｼｯｸM-PRO" w:hAnsi="Century Gothic"/>
          <w:sz w:val="19"/>
          <w:szCs w:val="19"/>
        </w:rPr>
      </w:pPr>
      <w:r w:rsidRPr="008E1AB1">
        <w:rPr>
          <w:rFonts w:ascii="Century Gothic" w:eastAsia="HG丸ｺﾞｼｯｸM-PRO" w:hAnsi="Century Gothic" w:hint="eastAsia"/>
          <w:sz w:val="19"/>
          <w:szCs w:val="19"/>
        </w:rPr>
        <w:t>検索した結果を基に、</w:t>
      </w:r>
      <w:r w:rsidR="00AA3F0A" w:rsidRPr="008E1AB1">
        <w:rPr>
          <w:rFonts w:ascii="Century Gothic" w:eastAsia="HG丸ｺﾞｼｯｸM-PRO" w:hAnsi="Century Gothic" w:hint="eastAsia"/>
          <w:sz w:val="19"/>
          <w:szCs w:val="19"/>
        </w:rPr>
        <w:t>履修を希望する科目の科目名をコピーし、「履修</w:t>
      </w:r>
      <w:r w:rsidR="000A3088" w:rsidRPr="008E1AB1">
        <w:rPr>
          <w:rFonts w:ascii="Century Gothic" w:eastAsia="HG丸ｺﾞｼｯｸM-PRO" w:hAnsi="Century Gothic" w:hint="eastAsia"/>
          <w:sz w:val="19"/>
          <w:szCs w:val="19"/>
        </w:rPr>
        <w:t>計画書</w:t>
      </w:r>
      <w:r w:rsidR="00AA3F0A" w:rsidRPr="008E1AB1">
        <w:rPr>
          <w:rFonts w:ascii="Century Gothic" w:eastAsia="HG丸ｺﾞｼｯｸM-PRO" w:hAnsi="Century Gothic" w:hint="eastAsia"/>
          <w:sz w:val="19"/>
          <w:szCs w:val="19"/>
        </w:rPr>
        <w:t>」の該当するターム・曜日・</w:t>
      </w:r>
      <w:r w:rsidR="00422239" w:rsidRPr="008E1AB1">
        <w:rPr>
          <w:rFonts w:ascii="Century Gothic" w:eastAsia="HG丸ｺﾞｼｯｸM-PRO" w:hAnsi="Century Gothic" w:hint="eastAsia"/>
          <w:sz w:val="19"/>
          <w:szCs w:val="19"/>
        </w:rPr>
        <w:t>時限</w:t>
      </w:r>
      <w:r w:rsidR="00AA3F0A" w:rsidRPr="008E1AB1">
        <w:rPr>
          <w:rFonts w:ascii="Century Gothic" w:eastAsia="HG丸ｺﾞｼｯｸM-PRO" w:hAnsi="Century Gothic" w:hint="eastAsia"/>
          <w:sz w:val="19"/>
          <w:szCs w:val="19"/>
        </w:rPr>
        <w:t>を確認の上、貼り付けてください。</w:t>
      </w:r>
    </w:p>
    <w:p w:rsidR="00AA3F0A" w:rsidRPr="008E1AB1" w:rsidRDefault="00AA3F0A" w:rsidP="000A3088">
      <w:pPr>
        <w:ind w:leftChars="95" w:left="199"/>
        <w:rPr>
          <w:rFonts w:ascii="Century Gothic" w:eastAsia="HG丸ｺﾞｼｯｸM-PRO" w:hAnsi="Century Gothic"/>
          <w:sz w:val="19"/>
          <w:szCs w:val="19"/>
        </w:rPr>
      </w:pPr>
      <w:r w:rsidRPr="008E1AB1">
        <w:rPr>
          <w:rFonts w:ascii="Century Gothic" w:eastAsia="HG丸ｺﾞｼｯｸM-PRO" w:hAnsi="Century Gothic"/>
          <w:sz w:val="19"/>
          <w:szCs w:val="19"/>
        </w:rPr>
        <w:t>Please copy the course title</w:t>
      </w:r>
      <w:r w:rsidR="00B25056" w:rsidRPr="008E1AB1">
        <w:rPr>
          <w:rFonts w:ascii="Century Gothic" w:eastAsia="HG丸ｺﾞｼｯｸM-PRO" w:hAnsi="Century Gothic"/>
          <w:sz w:val="19"/>
          <w:szCs w:val="19"/>
        </w:rPr>
        <w:t xml:space="preserve"> on the screen</w:t>
      </w:r>
      <w:r w:rsidR="000A3088" w:rsidRPr="008E1AB1">
        <w:rPr>
          <w:rFonts w:ascii="Century Gothic" w:eastAsia="HG丸ｺﾞｼｯｸM-PRO" w:hAnsi="Century Gothic"/>
          <w:sz w:val="19"/>
          <w:szCs w:val="19"/>
        </w:rPr>
        <w:t>, check the term, day, and period of the course carefully,</w:t>
      </w:r>
      <w:r w:rsidRPr="008E1AB1">
        <w:rPr>
          <w:rFonts w:ascii="Century Gothic" w:eastAsia="HG丸ｺﾞｼｯｸM-PRO" w:hAnsi="Century Gothic"/>
          <w:sz w:val="19"/>
          <w:szCs w:val="19"/>
        </w:rPr>
        <w:t xml:space="preserve"> and paste it in the </w:t>
      </w:r>
      <w:r w:rsidR="00B25056" w:rsidRPr="008E1AB1">
        <w:rPr>
          <w:rFonts w:ascii="Century Gothic" w:eastAsia="HG丸ｺﾞｼｯｸM-PRO" w:hAnsi="Century Gothic"/>
          <w:sz w:val="19"/>
          <w:szCs w:val="19"/>
        </w:rPr>
        <w:t>corresponding cell on the</w:t>
      </w:r>
      <w:r w:rsidRPr="008E1AB1">
        <w:rPr>
          <w:rFonts w:ascii="Century Gothic" w:eastAsia="HG丸ｺﾞｼｯｸM-PRO" w:hAnsi="Century Gothic"/>
          <w:sz w:val="19"/>
          <w:szCs w:val="19"/>
        </w:rPr>
        <w:t xml:space="preserve"> “Course </w:t>
      </w:r>
      <w:r w:rsidR="000A3088" w:rsidRPr="008E1AB1">
        <w:rPr>
          <w:rFonts w:ascii="Century Gothic" w:eastAsia="HG丸ｺﾞｼｯｸM-PRO" w:hAnsi="Century Gothic"/>
          <w:sz w:val="19"/>
          <w:szCs w:val="19"/>
        </w:rPr>
        <w:t>Registration Plan</w:t>
      </w:r>
      <w:r w:rsidRPr="008E1AB1">
        <w:rPr>
          <w:rFonts w:ascii="Century Gothic" w:eastAsia="HG丸ｺﾞｼｯｸM-PRO" w:hAnsi="Century Gothic"/>
          <w:sz w:val="19"/>
          <w:szCs w:val="19"/>
        </w:rPr>
        <w:t>”.</w:t>
      </w:r>
    </w:p>
    <w:p w:rsidR="00106217" w:rsidRPr="008E1AB1" w:rsidRDefault="00106217" w:rsidP="00106217">
      <w:pPr>
        <w:rPr>
          <w:rFonts w:ascii="Century Gothic" w:eastAsia="HG丸ｺﾞｼｯｸM-PRO" w:hAnsi="Century Gothic"/>
          <w:sz w:val="19"/>
          <w:szCs w:val="19"/>
        </w:rPr>
      </w:pPr>
    </w:p>
    <w:p w:rsidR="001D68D8" w:rsidRPr="008E1AB1" w:rsidRDefault="005032B7" w:rsidP="00252EF1">
      <w:pPr>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w:t>
      </w:r>
      <w:r w:rsidR="00990EFB" w:rsidRPr="008E1AB1">
        <w:rPr>
          <w:rFonts w:ascii="Century Gothic" w:eastAsia="HG丸ｺﾞｼｯｸM-PRO" w:hAnsi="Century Gothic" w:hint="eastAsia"/>
          <w:b/>
          <w:sz w:val="19"/>
          <w:szCs w:val="19"/>
        </w:rPr>
        <w:t>参考</w:t>
      </w:r>
      <w:r w:rsidR="000A3088" w:rsidRPr="008E1AB1">
        <w:rPr>
          <w:rFonts w:ascii="Century Gothic" w:eastAsia="HG丸ｺﾞｼｯｸM-PRO" w:hAnsi="Century Gothic" w:hint="eastAsia"/>
          <w:b/>
          <w:sz w:val="19"/>
          <w:szCs w:val="19"/>
        </w:rPr>
        <w:t xml:space="preserve">：英語による開講科目　</w:t>
      </w:r>
      <w:r w:rsidR="0074074E" w:rsidRPr="008E1AB1">
        <w:rPr>
          <w:rFonts w:ascii="Century Gothic" w:eastAsia="HG丸ｺﾞｼｯｸM-PRO" w:hAnsi="Century Gothic"/>
          <w:b/>
          <w:sz w:val="19"/>
          <w:szCs w:val="19"/>
        </w:rPr>
        <w:t>Reference</w:t>
      </w:r>
      <w:r w:rsidRPr="008E1AB1">
        <w:rPr>
          <w:rFonts w:ascii="Century Gothic" w:eastAsia="HG丸ｺﾞｼｯｸM-PRO" w:hAnsi="Century Gothic"/>
          <w:b/>
          <w:sz w:val="19"/>
          <w:szCs w:val="19"/>
        </w:rPr>
        <w:t xml:space="preserve">: </w:t>
      </w:r>
      <w:r w:rsidR="001D68D8" w:rsidRPr="008E1AB1">
        <w:rPr>
          <w:rFonts w:ascii="Century Gothic" w:eastAsia="HG丸ｺﾞｼｯｸM-PRO" w:hAnsi="Century Gothic"/>
          <w:b/>
          <w:sz w:val="19"/>
          <w:szCs w:val="19"/>
        </w:rPr>
        <w:t xml:space="preserve">Course </w:t>
      </w:r>
      <w:r w:rsidR="00990EFB" w:rsidRPr="008E1AB1">
        <w:rPr>
          <w:rFonts w:ascii="Century Gothic" w:eastAsia="HG丸ｺﾞｼｯｸM-PRO" w:hAnsi="Century Gothic"/>
          <w:b/>
          <w:sz w:val="19"/>
          <w:szCs w:val="19"/>
        </w:rPr>
        <w:t>Li</w:t>
      </w:r>
      <w:r w:rsidR="001D68D8" w:rsidRPr="008E1AB1">
        <w:rPr>
          <w:rFonts w:ascii="Century Gothic" w:eastAsia="HG丸ｺﾞｼｯｸM-PRO" w:hAnsi="Century Gothic"/>
          <w:b/>
          <w:sz w:val="19"/>
          <w:szCs w:val="19"/>
        </w:rPr>
        <w:t xml:space="preserve">sts </w:t>
      </w:r>
      <w:r w:rsidR="00B25056" w:rsidRPr="008E1AB1">
        <w:rPr>
          <w:rFonts w:ascii="Century Gothic" w:eastAsia="HG丸ｺﾞｼｯｸM-PRO" w:hAnsi="Century Gothic"/>
          <w:b/>
          <w:sz w:val="19"/>
          <w:szCs w:val="19"/>
        </w:rPr>
        <w:t>Offered</w:t>
      </w:r>
      <w:r w:rsidR="001D68D8" w:rsidRPr="008E1AB1">
        <w:rPr>
          <w:rFonts w:ascii="Century Gothic" w:eastAsia="HG丸ｺﾞｼｯｸM-PRO" w:hAnsi="Century Gothic"/>
          <w:b/>
          <w:sz w:val="19"/>
          <w:szCs w:val="19"/>
        </w:rPr>
        <w:t xml:space="preserve"> in English</w:t>
      </w:r>
      <w:r w:rsidRPr="008E1AB1">
        <w:rPr>
          <w:rFonts w:ascii="Century Gothic" w:eastAsia="HG丸ｺﾞｼｯｸM-PRO" w:hAnsi="Century Gothic" w:hint="eastAsia"/>
          <w:b/>
          <w:sz w:val="19"/>
          <w:szCs w:val="19"/>
        </w:rPr>
        <w:t>】</w:t>
      </w:r>
    </w:p>
    <w:p w:rsidR="00990EFB" w:rsidRPr="008E1AB1" w:rsidDel="00480B78" w:rsidRDefault="00990EFB" w:rsidP="00990EFB">
      <w:pPr>
        <w:rPr>
          <w:del w:id="3" w:author="作成者"/>
          <w:rFonts w:ascii="Century Gothic" w:eastAsia="HG丸ｺﾞｼｯｸM-PRO" w:hAnsi="Century Gothic"/>
          <w:b/>
          <w:sz w:val="19"/>
          <w:szCs w:val="19"/>
          <w:bdr w:val="single" w:sz="4" w:space="0" w:color="auto"/>
        </w:rPr>
      </w:pPr>
      <w:del w:id="4" w:author="作成者">
        <w:r w:rsidRPr="008E1AB1" w:rsidDel="00480B78">
          <w:rPr>
            <w:rFonts w:ascii="Century Gothic" w:eastAsia="HG丸ｺﾞｼｯｸM-PRO" w:hAnsi="Century Gothic" w:hint="eastAsia"/>
            <w:b/>
            <w:sz w:val="19"/>
            <w:szCs w:val="19"/>
            <w:bdr w:val="single" w:sz="4" w:space="0" w:color="auto"/>
          </w:rPr>
          <w:delText>大学院生</w:delText>
        </w:r>
        <w:r w:rsidR="0074074E" w:rsidRPr="008E1AB1" w:rsidDel="00480B78">
          <w:rPr>
            <w:rFonts w:ascii="Century Gothic" w:eastAsia="HG丸ｺﾞｼｯｸM-PRO" w:hAnsi="Century Gothic"/>
            <w:b/>
            <w:sz w:val="19"/>
            <w:szCs w:val="19"/>
            <w:bdr w:val="single" w:sz="4" w:space="0" w:color="auto"/>
          </w:rPr>
          <w:delText xml:space="preserve"> Graduate</w:delText>
        </w:r>
      </w:del>
    </w:p>
    <w:p w:rsidR="001D68D8" w:rsidRPr="008E1AB1" w:rsidDel="00480B78" w:rsidRDefault="001D68D8" w:rsidP="00990EFB">
      <w:pPr>
        <w:ind w:firstLineChars="100" w:firstLine="190"/>
        <w:rPr>
          <w:del w:id="5" w:author="作成者"/>
          <w:rFonts w:ascii="Century Gothic" w:eastAsia="HG丸ｺﾞｼｯｸM-PRO" w:hAnsi="Century Gothic"/>
          <w:sz w:val="19"/>
          <w:szCs w:val="19"/>
        </w:rPr>
      </w:pPr>
      <w:del w:id="6" w:author="作成者">
        <w:r w:rsidRPr="008E1AB1" w:rsidDel="00480B78">
          <w:rPr>
            <w:rFonts w:ascii="Century Gothic" w:eastAsia="HG丸ｺﾞｼｯｸM-PRO" w:hAnsi="Century Gothic"/>
            <w:sz w:val="19"/>
            <w:szCs w:val="19"/>
          </w:rPr>
          <w:delText>e3</w:delText>
        </w:r>
        <w:r w:rsidRPr="008E1AB1" w:rsidDel="00480B78">
          <w:rPr>
            <w:rFonts w:ascii="Century Gothic" w:eastAsia="HG丸ｺﾞｼｯｸM-PRO" w:hAnsi="Century Gothic" w:hint="eastAsia"/>
            <w:sz w:val="19"/>
            <w:szCs w:val="19"/>
          </w:rPr>
          <w:delText>は、大学院・正規学生向けのプログラムですが、交換留学生も</w:delText>
        </w:r>
        <w:r w:rsidRPr="008E1AB1" w:rsidDel="00480B78">
          <w:rPr>
            <w:rFonts w:ascii="Century Gothic" w:eastAsia="HG丸ｺﾞｼｯｸM-PRO" w:hAnsi="Century Gothic"/>
            <w:sz w:val="19"/>
            <w:szCs w:val="19"/>
          </w:rPr>
          <w:delText>e3</w:delText>
        </w:r>
        <w:r w:rsidRPr="008E1AB1" w:rsidDel="00480B78">
          <w:rPr>
            <w:rFonts w:ascii="Century Gothic" w:eastAsia="HG丸ｺﾞｼｯｸM-PRO" w:hAnsi="Century Gothic" w:hint="eastAsia"/>
            <w:sz w:val="19"/>
            <w:szCs w:val="19"/>
          </w:rPr>
          <w:delText>の科目を履修可能です。</w:delText>
        </w:r>
      </w:del>
    </w:p>
    <w:p w:rsidR="001C5BD1" w:rsidRPr="008E1AB1" w:rsidDel="00480B78" w:rsidRDefault="001D68D8" w:rsidP="00FC3E41">
      <w:pPr>
        <w:ind w:leftChars="95" w:left="199" w:rightChars="52" w:right="109"/>
        <w:rPr>
          <w:del w:id="7" w:author="作成者"/>
          <w:rFonts w:ascii="Century Gothic" w:eastAsia="HG丸ｺﾞｼｯｸM-PRO" w:hAnsi="Century Gothic"/>
          <w:sz w:val="19"/>
          <w:szCs w:val="19"/>
        </w:rPr>
      </w:pPr>
      <w:del w:id="8" w:author="作成者">
        <w:r w:rsidRPr="008E1AB1" w:rsidDel="00480B78">
          <w:rPr>
            <w:rFonts w:ascii="Century Gothic" w:eastAsia="HG丸ｺﾞｼｯｸM-PRO" w:hAnsi="Century Gothic"/>
            <w:sz w:val="19"/>
            <w:szCs w:val="19"/>
          </w:rPr>
          <w:delText>While e3 is a program for regular student</w:delText>
        </w:r>
        <w:r w:rsidR="00B25056" w:rsidRPr="008E1AB1" w:rsidDel="00480B78">
          <w:rPr>
            <w:rFonts w:ascii="Century Gothic" w:eastAsia="HG丸ｺﾞｼｯｸM-PRO" w:hAnsi="Century Gothic"/>
            <w:sz w:val="19"/>
            <w:szCs w:val="19"/>
          </w:rPr>
          <w:delText>s</w:delText>
        </w:r>
        <w:r w:rsidRPr="008E1AB1" w:rsidDel="00480B78">
          <w:rPr>
            <w:rFonts w:ascii="Century Gothic" w:eastAsia="HG丸ｺﾞｼｯｸM-PRO" w:hAnsi="Century Gothic"/>
            <w:sz w:val="19"/>
            <w:szCs w:val="19"/>
          </w:rPr>
          <w:delText>, exchange students may take courses offered for e3 students.</w:delText>
        </w:r>
        <w:r w:rsidR="00F22A18" w:rsidRPr="008E1AB1" w:rsidDel="00480B78">
          <w:rPr>
            <w:rFonts w:ascii="Century Gothic" w:eastAsia="HG丸ｺﾞｼｯｸM-PRO" w:hAnsi="Century Gothic"/>
            <w:sz w:val="19"/>
            <w:szCs w:val="19"/>
          </w:rPr>
          <w:delText xml:space="preserve"> </w:delText>
        </w:r>
      </w:del>
    </w:p>
    <w:p w:rsidR="00F04458" w:rsidRPr="008E1AB1" w:rsidDel="00480B78" w:rsidRDefault="00F22A18" w:rsidP="00E503C5">
      <w:pPr>
        <w:ind w:rightChars="52" w:right="109" w:firstLineChars="50" w:firstLine="95"/>
        <w:rPr>
          <w:del w:id="9" w:author="作成者"/>
          <w:rFonts w:ascii="Century Gothic" w:eastAsia="HG丸ｺﾞｼｯｸM-PRO" w:hAnsi="Century Gothic"/>
          <w:sz w:val="19"/>
          <w:szCs w:val="19"/>
        </w:rPr>
      </w:pPr>
      <w:del w:id="10" w:author="作成者">
        <w:r w:rsidRPr="008E1AB1" w:rsidDel="00480B78">
          <w:rPr>
            <w:rFonts w:ascii="Century Gothic" w:eastAsia="HG丸ｺﾞｼｯｸM-PRO" w:hAnsi="Century Gothic"/>
            <w:sz w:val="19"/>
            <w:szCs w:val="19"/>
          </w:rPr>
          <w:delText xml:space="preserve"> </w:delText>
        </w:r>
        <w:r w:rsidR="00480B78" w:rsidDel="00480B78">
          <w:fldChar w:fldCharType="begin"/>
        </w:r>
        <w:r w:rsidR="00480B78" w:rsidDel="00480B78">
          <w:delInstrText xml:space="preserve"> HYPERLINK "http://www.eng.hokudai.ac.jp/e3/e3study/syllabus" </w:delInstrText>
        </w:r>
        <w:r w:rsidR="00480B78" w:rsidDel="00480B78">
          <w:fldChar w:fldCharType="separate"/>
        </w:r>
        <w:r w:rsidR="00F04458" w:rsidRPr="008E1AB1" w:rsidDel="00480B78">
          <w:rPr>
            <w:rStyle w:val="a3"/>
            <w:rFonts w:ascii="Century Gothic" w:eastAsia="HG丸ｺﾞｼｯｸM-PRO" w:hAnsi="Century Gothic"/>
            <w:sz w:val="19"/>
            <w:szCs w:val="19"/>
          </w:rPr>
          <w:delText>http://www.eng.hokudai.ac.jp/e3/e3study/syllabus</w:delText>
        </w:r>
        <w:r w:rsidR="00480B78" w:rsidDel="00480B78">
          <w:rPr>
            <w:rStyle w:val="a3"/>
            <w:rFonts w:ascii="Century Gothic" w:eastAsia="HG丸ｺﾞｼｯｸM-PRO" w:hAnsi="Century Gothic"/>
            <w:sz w:val="19"/>
            <w:szCs w:val="19"/>
          </w:rPr>
          <w:fldChar w:fldCharType="end"/>
        </w:r>
      </w:del>
      <w:ins w:id="11" w:author="作成者">
        <w:del w:id="12" w:author="作成者">
          <w:r w:rsidR="00FD2786" w:rsidDel="00480B78">
            <w:rPr>
              <w:rStyle w:val="a3"/>
              <w:rFonts w:ascii="Century Gothic" w:eastAsia="HG丸ｺﾞｼｯｸM-PRO" w:hAnsi="Century Gothic" w:hint="eastAsia"/>
              <w:sz w:val="19"/>
              <w:szCs w:val="19"/>
            </w:rPr>
            <w:delText>（リンク切れ？）</w:delText>
          </w:r>
        </w:del>
      </w:ins>
    </w:p>
    <w:p w:rsidR="00990EFB" w:rsidRPr="008E1AB1" w:rsidDel="00480B78" w:rsidRDefault="00990EFB" w:rsidP="00990EFB">
      <w:pPr>
        <w:ind w:rightChars="52" w:right="109"/>
        <w:rPr>
          <w:del w:id="13" w:author="作成者"/>
          <w:rFonts w:ascii="Century Gothic" w:eastAsia="HG丸ｺﾞｼｯｸM-PRO" w:hAnsi="Century Gothic"/>
          <w:sz w:val="19"/>
          <w:szCs w:val="19"/>
        </w:rPr>
      </w:pPr>
    </w:p>
    <w:p w:rsidR="00480B78" w:rsidRDefault="00480B78" w:rsidP="00990EFB">
      <w:pPr>
        <w:ind w:rightChars="52" w:right="109"/>
        <w:rPr>
          <w:ins w:id="14" w:author="作成者"/>
          <w:rFonts w:ascii="Century Gothic" w:eastAsia="HG丸ｺﾞｼｯｸM-PRO" w:hAnsi="Century Gothic"/>
          <w:b/>
          <w:sz w:val="19"/>
          <w:szCs w:val="19"/>
          <w:bdr w:val="single" w:sz="4" w:space="0" w:color="auto"/>
        </w:rPr>
      </w:pPr>
    </w:p>
    <w:p w:rsidR="00990EFB" w:rsidRPr="008E1AB1" w:rsidRDefault="00990EFB" w:rsidP="00990EFB">
      <w:pPr>
        <w:ind w:rightChars="52" w:right="109"/>
        <w:rPr>
          <w:rFonts w:ascii="Century Gothic" w:eastAsia="HG丸ｺﾞｼｯｸM-PRO" w:hAnsi="Century Gothic"/>
          <w:b/>
          <w:sz w:val="19"/>
          <w:szCs w:val="19"/>
          <w:bdr w:val="single" w:sz="4" w:space="0" w:color="auto"/>
        </w:rPr>
      </w:pPr>
      <w:r w:rsidRPr="008E1AB1">
        <w:rPr>
          <w:rFonts w:ascii="Century Gothic" w:eastAsia="HG丸ｺﾞｼｯｸM-PRO" w:hAnsi="Century Gothic" w:hint="eastAsia"/>
          <w:b/>
          <w:sz w:val="19"/>
          <w:szCs w:val="19"/>
          <w:bdr w:val="single" w:sz="4" w:space="0" w:color="auto"/>
        </w:rPr>
        <w:t>学部生</w:t>
      </w:r>
      <w:r w:rsidR="0074074E" w:rsidRPr="008E1AB1">
        <w:rPr>
          <w:rFonts w:ascii="Century Gothic" w:eastAsia="HG丸ｺﾞｼｯｸM-PRO" w:hAnsi="Century Gothic"/>
          <w:b/>
          <w:sz w:val="19"/>
          <w:szCs w:val="19"/>
          <w:bdr w:val="single" w:sz="4" w:space="0" w:color="auto"/>
        </w:rPr>
        <w:t xml:space="preserve"> Undergraduate</w:t>
      </w:r>
    </w:p>
    <w:p w:rsidR="00F04458" w:rsidRPr="008E1AB1" w:rsidRDefault="00F04458" w:rsidP="00F04458">
      <w:pPr>
        <w:spacing w:line="260" w:lineRule="atLeast"/>
        <w:ind w:firstLineChars="100" w:firstLine="190"/>
        <w:rPr>
          <w:rFonts w:ascii="Century Gothic" w:eastAsia="HG丸ｺﾞｼｯｸM-PRO" w:hAnsi="Century Gothic"/>
          <w:sz w:val="19"/>
          <w:szCs w:val="19"/>
        </w:rPr>
      </w:pPr>
      <w:r w:rsidRPr="008E1AB1">
        <w:rPr>
          <w:rFonts w:ascii="Century Gothic" w:eastAsia="HG丸ｺﾞｼｯｸM-PRO" w:hAnsi="Century Gothic" w:hint="eastAsia"/>
          <w:sz w:val="19"/>
          <w:szCs w:val="19"/>
        </w:rPr>
        <w:t>交換留学生は、</w:t>
      </w:r>
      <w:r w:rsidRPr="008E1AB1">
        <w:rPr>
          <w:rFonts w:ascii="Century Gothic" w:eastAsia="HG丸ｺﾞｼｯｸM-PRO" w:hAnsi="Century Gothic"/>
          <w:sz w:val="19"/>
          <w:szCs w:val="19"/>
        </w:rPr>
        <w:t>HUSTEP</w:t>
      </w:r>
      <w:r w:rsidRPr="008E1AB1">
        <w:rPr>
          <w:rFonts w:ascii="Century Gothic" w:eastAsia="HG丸ｺﾞｼｯｸM-PRO" w:hAnsi="Century Gothic" w:hint="eastAsia"/>
          <w:sz w:val="19"/>
          <w:szCs w:val="19"/>
        </w:rPr>
        <w:t>学生向けの英語開講科目を履修可能です。</w:t>
      </w:r>
    </w:p>
    <w:p w:rsidR="00F04458" w:rsidRPr="008E1AB1" w:rsidRDefault="00F04458" w:rsidP="00F04458">
      <w:pPr>
        <w:spacing w:line="260" w:lineRule="atLeast"/>
        <w:ind w:leftChars="86" w:left="181"/>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Courses offered in English for HUSTEP students are </w:t>
      </w:r>
      <w:r w:rsidR="00EF0601" w:rsidRPr="008E1AB1">
        <w:rPr>
          <w:rFonts w:ascii="Century Gothic" w:eastAsia="HG丸ｺﾞｼｯｸM-PRO" w:hAnsi="Century Gothic"/>
          <w:sz w:val="19"/>
          <w:szCs w:val="19"/>
        </w:rPr>
        <w:t xml:space="preserve">also </w:t>
      </w:r>
      <w:r w:rsidRPr="008E1AB1">
        <w:rPr>
          <w:rFonts w:ascii="Century Gothic" w:eastAsia="HG丸ｺﾞｼｯｸM-PRO" w:hAnsi="Century Gothic"/>
          <w:sz w:val="19"/>
          <w:szCs w:val="19"/>
        </w:rPr>
        <w:t xml:space="preserve">available for </w:t>
      </w:r>
      <w:r w:rsidR="005032B7" w:rsidRPr="008E1AB1">
        <w:rPr>
          <w:rFonts w:ascii="Century Gothic" w:eastAsia="HG丸ｺﾞｼｯｸM-PRO" w:hAnsi="Century Gothic"/>
          <w:sz w:val="19"/>
          <w:szCs w:val="19"/>
        </w:rPr>
        <w:t>all Special Audit Students</w:t>
      </w:r>
      <w:r w:rsidRPr="008E1AB1">
        <w:rPr>
          <w:rFonts w:ascii="Century Gothic" w:eastAsia="HG丸ｺﾞｼｯｸM-PRO" w:hAnsi="Century Gothic"/>
          <w:sz w:val="19"/>
          <w:szCs w:val="19"/>
        </w:rPr>
        <w:t>.</w:t>
      </w:r>
    </w:p>
    <w:p w:rsidR="0074074E" w:rsidRDefault="0074074E" w:rsidP="00FC3E41">
      <w:pPr>
        <w:snapToGrid w:val="0"/>
        <w:ind w:firstLineChars="100" w:firstLine="190"/>
        <w:rPr>
          <w:ins w:id="15" w:author="作成者"/>
          <w:rFonts w:ascii="Century Gothic" w:eastAsia="HG丸ｺﾞｼｯｸM-PRO" w:hAnsi="Century Gothic"/>
          <w:sz w:val="19"/>
          <w:szCs w:val="19"/>
        </w:rPr>
      </w:pPr>
      <w:r w:rsidRPr="008E1AB1">
        <w:rPr>
          <w:rFonts w:ascii="Century Gothic" w:eastAsia="HG丸ｺﾞｼｯｸM-PRO" w:hAnsi="Century Gothic" w:hint="eastAsia"/>
          <w:sz w:val="19"/>
          <w:szCs w:val="19"/>
        </w:rPr>
        <w:t>＜</w:t>
      </w:r>
      <w:ins w:id="16" w:author="作成者">
        <w:r w:rsidR="005712E8">
          <w:rPr>
            <w:rFonts w:ascii="Century Gothic" w:eastAsia="HG丸ｺﾞｼｯｸM-PRO" w:hAnsi="Century Gothic" w:hint="eastAsia"/>
            <w:sz w:val="19"/>
            <w:szCs w:val="19"/>
          </w:rPr>
          <w:t>参考ページ</w:t>
        </w:r>
        <w:r w:rsidR="005712E8">
          <w:rPr>
            <w:rFonts w:ascii="Century Gothic" w:eastAsia="HG丸ｺﾞｼｯｸM-PRO" w:hAnsi="Century Gothic" w:hint="eastAsia"/>
            <w:sz w:val="19"/>
            <w:szCs w:val="19"/>
          </w:rPr>
          <w:t xml:space="preserve"> </w:t>
        </w:r>
        <w:r w:rsidR="005712E8">
          <w:rPr>
            <w:rFonts w:ascii="Century Gothic" w:eastAsia="HG丸ｺﾞｼｯｸM-PRO" w:hAnsi="Century Gothic"/>
            <w:sz w:val="19"/>
            <w:szCs w:val="19"/>
          </w:rPr>
          <w:t>Reference</w:t>
        </w:r>
      </w:ins>
      <w:del w:id="17" w:author="作成者">
        <w:r w:rsidRPr="008E1AB1" w:rsidDel="005712E8">
          <w:rPr>
            <w:rFonts w:ascii="Century Gothic" w:eastAsia="HG丸ｺﾞｼｯｸM-PRO" w:hAnsi="Century Gothic"/>
            <w:sz w:val="19"/>
            <w:szCs w:val="19"/>
          </w:rPr>
          <w:delText>1</w:delText>
        </w:r>
        <w:r w:rsidRPr="008E1AB1" w:rsidDel="005712E8">
          <w:rPr>
            <w:rFonts w:ascii="Century Gothic" w:eastAsia="HG丸ｺﾞｼｯｸM-PRO" w:hAnsi="Century Gothic" w:hint="eastAsia"/>
            <w:sz w:val="19"/>
            <w:szCs w:val="19"/>
          </w:rPr>
          <w:delText>学期</w:delText>
        </w:r>
        <w:r w:rsidRPr="008E1AB1" w:rsidDel="005712E8">
          <w:rPr>
            <w:rFonts w:ascii="Century Gothic" w:eastAsia="HG丸ｺﾞｼｯｸM-PRO" w:hAnsi="Century Gothic"/>
            <w:sz w:val="19"/>
            <w:szCs w:val="19"/>
          </w:rPr>
          <w:delText xml:space="preserve"> First Semester</w:delText>
        </w:r>
      </w:del>
      <w:r w:rsidRPr="008E1AB1">
        <w:rPr>
          <w:rFonts w:ascii="Century Gothic" w:eastAsia="HG丸ｺﾞｼｯｸM-PRO" w:hAnsi="Century Gothic" w:hint="eastAsia"/>
          <w:sz w:val="19"/>
          <w:szCs w:val="19"/>
        </w:rPr>
        <w:t>＞</w:t>
      </w:r>
    </w:p>
    <w:p w:rsidR="005712E8" w:rsidRDefault="00276C4B" w:rsidP="00FC3E41">
      <w:pPr>
        <w:snapToGrid w:val="0"/>
        <w:ind w:firstLineChars="100" w:firstLine="190"/>
        <w:rPr>
          <w:ins w:id="18" w:author="作成者"/>
          <w:rFonts w:ascii="Century Gothic" w:eastAsia="HG丸ｺﾞｼｯｸM-PRO" w:hAnsi="Century Gothic"/>
          <w:sz w:val="19"/>
          <w:szCs w:val="19"/>
        </w:rPr>
      </w:pPr>
      <w:ins w:id="19" w:author="作成者">
        <w:r>
          <w:rPr>
            <w:rFonts w:ascii="Century Gothic" w:eastAsia="HG丸ｺﾞｼｯｸM-PRO" w:hAnsi="Century Gothic"/>
            <w:sz w:val="19"/>
            <w:szCs w:val="19"/>
          </w:rPr>
          <w:fldChar w:fldCharType="begin"/>
        </w:r>
        <w:r>
          <w:rPr>
            <w:rFonts w:ascii="Century Gothic" w:eastAsia="HG丸ｺﾞｼｯｸM-PRO" w:hAnsi="Century Gothic"/>
            <w:sz w:val="19"/>
            <w:szCs w:val="19"/>
          </w:rPr>
          <w:instrText xml:space="preserve"> HYPERLINK "</w:instrText>
        </w:r>
        <w:r w:rsidRPr="005712E8">
          <w:rPr>
            <w:rFonts w:ascii="Century Gothic" w:eastAsia="HG丸ｺﾞｼｯｸM-PRO" w:hAnsi="Century Gothic"/>
            <w:sz w:val="19"/>
            <w:szCs w:val="19"/>
          </w:rPr>
          <w:instrText>https://www.global.hokudai.ac.jp/admissions/exchange-student-admissions/exchange-programs-in-english-hustep/</w:instrText>
        </w:r>
        <w:r>
          <w:rPr>
            <w:rFonts w:ascii="Century Gothic" w:eastAsia="HG丸ｺﾞｼｯｸM-PRO" w:hAnsi="Century Gothic"/>
            <w:sz w:val="19"/>
            <w:szCs w:val="19"/>
          </w:rPr>
          <w:instrText xml:space="preserve">" </w:instrText>
        </w:r>
        <w:r>
          <w:rPr>
            <w:rFonts w:ascii="Century Gothic" w:eastAsia="HG丸ｺﾞｼｯｸM-PRO" w:hAnsi="Century Gothic"/>
            <w:sz w:val="19"/>
            <w:szCs w:val="19"/>
          </w:rPr>
          <w:fldChar w:fldCharType="separate"/>
        </w:r>
        <w:r w:rsidRPr="00445166">
          <w:rPr>
            <w:rStyle w:val="a3"/>
            <w:rFonts w:ascii="Century Gothic" w:eastAsia="HG丸ｺﾞｼｯｸM-PRO" w:hAnsi="Century Gothic"/>
            <w:sz w:val="19"/>
            <w:szCs w:val="19"/>
          </w:rPr>
          <w:t>https://www.global.hokudai.ac.jp/admissions/exchange-student-admissions/exchange-programs-in-english-hustep/</w:t>
        </w:r>
        <w:r>
          <w:rPr>
            <w:rFonts w:ascii="Century Gothic" w:eastAsia="HG丸ｺﾞｼｯｸM-PRO" w:hAnsi="Century Gothic"/>
            <w:sz w:val="19"/>
            <w:szCs w:val="19"/>
          </w:rPr>
          <w:fldChar w:fldCharType="end"/>
        </w:r>
      </w:ins>
    </w:p>
    <w:p w:rsidR="00276C4B" w:rsidRPr="00276C4B" w:rsidRDefault="00276C4B" w:rsidP="00FC3E41">
      <w:pPr>
        <w:snapToGrid w:val="0"/>
        <w:ind w:firstLineChars="100" w:firstLine="190"/>
        <w:rPr>
          <w:rFonts w:ascii="Century Gothic" w:eastAsia="HG丸ｺﾞｼｯｸM-PRO" w:hAnsi="Century Gothic"/>
          <w:sz w:val="19"/>
          <w:szCs w:val="19"/>
        </w:rPr>
      </w:pPr>
    </w:p>
    <w:p w:rsidR="0074074E" w:rsidRPr="008E1AB1" w:rsidDel="005712E8" w:rsidRDefault="00276C4B" w:rsidP="00FC3E41">
      <w:pPr>
        <w:snapToGrid w:val="0"/>
        <w:spacing w:line="260" w:lineRule="atLeast"/>
        <w:ind w:firstLineChars="200" w:firstLine="420"/>
        <w:rPr>
          <w:del w:id="20" w:author="作成者"/>
          <w:rFonts w:ascii="Century Gothic" w:eastAsia="HG丸ｺﾞｼｯｸM-PRO" w:hAnsi="Century Gothic"/>
          <w:w w:val="50"/>
          <w:sz w:val="19"/>
          <w:szCs w:val="19"/>
        </w:rPr>
      </w:pPr>
      <w:del w:id="21" w:author="作成者">
        <w:r w:rsidDel="005712E8">
          <w:fldChar w:fldCharType="begin"/>
        </w:r>
        <w:r w:rsidDel="005712E8">
          <w:delInstrText xml:space="preserve"> HYPERLINK "https://www.global.hokudai.ac.jp/prospective-students/exchange-student-admissions/exchange-programs-in-english-hustep/hustep-course-curriculum-2nd-semester/" </w:delInstrText>
        </w:r>
        <w:r w:rsidDel="005712E8">
          <w:fldChar w:fldCharType="separate"/>
        </w:r>
        <w:r w:rsidR="00F04458" w:rsidRPr="008E1AB1" w:rsidDel="005712E8">
          <w:rPr>
            <w:rStyle w:val="a3"/>
            <w:rFonts w:ascii="Century Gothic" w:eastAsia="HG丸ｺﾞｼｯｸM-PRO" w:hAnsi="Century Gothic"/>
            <w:w w:val="50"/>
            <w:sz w:val="19"/>
            <w:szCs w:val="19"/>
          </w:rPr>
          <w:delText>https://www.global.hokudai.ac.jp/prospective-students/exchange-student-admissions/exchange-programs-in-english-hustep/hustep-course-curriculum-2nd-semester/</w:delText>
        </w:r>
        <w:r w:rsidDel="005712E8">
          <w:rPr>
            <w:rStyle w:val="a3"/>
            <w:rFonts w:ascii="Century Gothic" w:eastAsia="HG丸ｺﾞｼｯｸM-PRO" w:hAnsi="Century Gothic"/>
            <w:w w:val="50"/>
            <w:sz w:val="19"/>
            <w:szCs w:val="19"/>
          </w:rPr>
          <w:fldChar w:fldCharType="end"/>
        </w:r>
      </w:del>
    </w:p>
    <w:p w:rsidR="0074074E" w:rsidRPr="008E1AB1" w:rsidDel="005712E8" w:rsidRDefault="0074074E" w:rsidP="00FC3E41">
      <w:pPr>
        <w:snapToGrid w:val="0"/>
        <w:spacing w:line="260" w:lineRule="atLeast"/>
        <w:ind w:firstLineChars="100" w:firstLine="190"/>
        <w:rPr>
          <w:del w:id="22" w:author="作成者"/>
          <w:rFonts w:ascii="Century Gothic" w:eastAsia="HG丸ｺﾞｼｯｸM-PRO" w:hAnsi="Century Gothic"/>
          <w:sz w:val="19"/>
          <w:szCs w:val="19"/>
        </w:rPr>
      </w:pPr>
      <w:del w:id="23" w:author="作成者">
        <w:r w:rsidRPr="008E1AB1" w:rsidDel="005712E8">
          <w:rPr>
            <w:rFonts w:ascii="Century Gothic" w:eastAsia="HG丸ｺﾞｼｯｸM-PRO" w:hAnsi="Century Gothic" w:hint="eastAsia"/>
            <w:sz w:val="19"/>
            <w:szCs w:val="19"/>
          </w:rPr>
          <w:delText>＜</w:delText>
        </w:r>
        <w:r w:rsidRPr="008E1AB1" w:rsidDel="005712E8">
          <w:rPr>
            <w:rFonts w:ascii="Century Gothic" w:eastAsia="HG丸ｺﾞｼｯｸM-PRO" w:hAnsi="Century Gothic"/>
            <w:sz w:val="19"/>
            <w:szCs w:val="19"/>
          </w:rPr>
          <w:delText>2</w:delText>
        </w:r>
        <w:r w:rsidRPr="008E1AB1" w:rsidDel="005712E8">
          <w:rPr>
            <w:rFonts w:ascii="Century Gothic" w:eastAsia="HG丸ｺﾞｼｯｸM-PRO" w:hAnsi="Century Gothic" w:hint="eastAsia"/>
            <w:sz w:val="19"/>
            <w:szCs w:val="19"/>
          </w:rPr>
          <w:delText>学期</w:delText>
        </w:r>
        <w:r w:rsidRPr="008E1AB1" w:rsidDel="005712E8">
          <w:rPr>
            <w:rFonts w:ascii="Century Gothic" w:eastAsia="HG丸ｺﾞｼｯｸM-PRO" w:hAnsi="Century Gothic"/>
            <w:sz w:val="19"/>
            <w:szCs w:val="19"/>
          </w:rPr>
          <w:delText xml:space="preserve"> Second Semester</w:delText>
        </w:r>
        <w:r w:rsidRPr="008E1AB1" w:rsidDel="005712E8">
          <w:rPr>
            <w:rFonts w:ascii="Century Gothic" w:eastAsia="HG丸ｺﾞｼｯｸM-PRO" w:hAnsi="Century Gothic" w:hint="eastAsia"/>
            <w:sz w:val="19"/>
            <w:szCs w:val="19"/>
          </w:rPr>
          <w:delText>＞</w:delText>
        </w:r>
      </w:del>
    </w:p>
    <w:p w:rsidR="00E503C5" w:rsidRPr="008E1AB1" w:rsidDel="005712E8" w:rsidRDefault="00276C4B" w:rsidP="00E503C5">
      <w:pPr>
        <w:ind w:firstLineChars="200" w:firstLine="420"/>
        <w:rPr>
          <w:del w:id="24" w:author="作成者"/>
          <w:rStyle w:val="a3"/>
          <w:rFonts w:ascii="Century Gothic" w:eastAsia="HG丸ｺﾞｼｯｸM-PRO" w:hAnsi="Century Gothic"/>
          <w:w w:val="50"/>
          <w:sz w:val="19"/>
          <w:szCs w:val="19"/>
        </w:rPr>
      </w:pPr>
      <w:del w:id="25" w:author="作成者">
        <w:r w:rsidDel="005712E8">
          <w:fldChar w:fldCharType="begin"/>
        </w:r>
        <w:r w:rsidDel="005712E8">
          <w:delInstrText xml:space="preserve"> HYPERLINK "https://www.global.hokudai.ac.jp/prospective-students/exchange-student-admissions/exchange-programs-in-english-hustep/hustep-course-curriculum-1st-semester/" </w:delInstrText>
        </w:r>
        <w:r w:rsidDel="005712E8">
          <w:fldChar w:fldCharType="separate"/>
        </w:r>
        <w:r w:rsidR="00E503C5" w:rsidRPr="008E1AB1" w:rsidDel="005712E8">
          <w:rPr>
            <w:rStyle w:val="a3"/>
            <w:rFonts w:ascii="Century Gothic" w:eastAsia="HG丸ｺﾞｼｯｸM-PRO" w:hAnsi="Century Gothic"/>
            <w:w w:val="50"/>
            <w:sz w:val="19"/>
            <w:szCs w:val="19"/>
          </w:rPr>
          <w:delText>https://www.global.hokudai.ac.jp/prospective-students/exchange-student-admissions/exchange-programs-in-english-hustep/hustep-course-curriculum-1st-semester/</w:delText>
        </w:r>
        <w:r w:rsidDel="005712E8">
          <w:rPr>
            <w:rStyle w:val="a3"/>
            <w:rFonts w:ascii="Century Gothic" w:eastAsia="HG丸ｺﾞｼｯｸM-PRO" w:hAnsi="Century Gothic"/>
            <w:w w:val="50"/>
            <w:sz w:val="19"/>
            <w:szCs w:val="19"/>
          </w:rPr>
          <w:fldChar w:fldCharType="end"/>
        </w:r>
      </w:del>
    </w:p>
    <w:p w:rsidR="00E503C5" w:rsidDel="005712E8" w:rsidRDefault="00E503C5" w:rsidP="00E503C5">
      <w:pPr>
        <w:ind w:firstLineChars="200" w:firstLine="381"/>
        <w:rPr>
          <w:del w:id="26" w:author="作成者"/>
          <w:rFonts w:ascii="Century Gothic" w:eastAsia="HG丸ｺﾞｼｯｸM-PRO" w:hAnsi="Century Gothic"/>
          <w:b/>
          <w:sz w:val="19"/>
          <w:szCs w:val="19"/>
        </w:rPr>
      </w:pPr>
    </w:p>
    <w:p w:rsidR="00E8298E" w:rsidRPr="008E1AB1" w:rsidDel="005712E8" w:rsidRDefault="00E8298E" w:rsidP="00E503C5">
      <w:pPr>
        <w:ind w:firstLineChars="200" w:firstLine="381"/>
        <w:rPr>
          <w:del w:id="27" w:author="作成者"/>
          <w:rFonts w:ascii="Century Gothic" w:eastAsia="HG丸ｺﾞｼｯｸM-PRO" w:hAnsi="Century Gothic"/>
          <w:b/>
          <w:sz w:val="19"/>
          <w:szCs w:val="19"/>
        </w:rPr>
      </w:pPr>
    </w:p>
    <w:p w:rsidR="00461932" w:rsidRPr="008E1AB1" w:rsidRDefault="00EF0601" w:rsidP="00E503C5">
      <w:pPr>
        <w:rPr>
          <w:rFonts w:ascii="Century Gothic" w:eastAsia="HG丸ｺﾞｼｯｸM-PRO" w:hAnsi="Century Gothic"/>
          <w:b/>
          <w:sz w:val="19"/>
          <w:szCs w:val="19"/>
        </w:rPr>
      </w:pPr>
      <w:r w:rsidRPr="008E1AB1">
        <w:rPr>
          <w:rFonts w:ascii="Century Gothic" w:eastAsia="HG丸ｺﾞｼｯｸM-PRO" w:hAnsi="Century Gothic"/>
          <w:b/>
          <w:sz w:val="19"/>
          <w:szCs w:val="19"/>
        </w:rPr>
        <w:t>4.</w:t>
      </w:r>
      <w:r w:rsidR="00461932" w:rsidRPr="008E1AB1">
        <w:rPr>
          <w:rFonts w:ascii="Century Gothic" w:eastAsia="HG丸ｺﾞｼｯｸM-PRO" w:hAnsi="Century Gothic"/>
          <w:b/>
          <w:sz w:val="19"/>
          <w:szCs w:val="19"/>
        </w:rPr>
        <w:t xml:space="preserve"> </w:t>
      </w:r>
      <w:ins w:id="28" w:author="作成者">
        <w:r w:rsidR="005712E8">
          <w:rPr>
            <w:rFonts w:ascii="Century Gothic" w:eastAsia="HG丸ｺﾞｼｯｸM-PRO" w:hAnsi="Century Gothic" w:hint="eastAsia"/>
            <w:b/>
            <w:sz w:val="19"/>
            <w:szCs w:val="19"/>
          </w:rPr>
          <w:t>【重要</w:t>
        </w:r>
        <w:r w:rsidR="005712E8">
          <w:rPr>
            <w:rFonts w:ascii="Century Gothic" w:eastAsia="HG丸ｺﾞｼｯｸM-PRO" w:hAnsi="Century Gothic" w:hint="eastAsia"/>
            <w:b/>
            <w:sz w:val="19"/>
            <w:szCs w:val="19"/>
          </w:rPr>
          <w:t xml:space="preserve"> </w:t>
        </w:r>
        <w:r w:rsidR="005712E8">
          <w:rPr>
            <w:rFonts w:ascii="Century Gothic" w:eastAsia="HG丸ｺﾞｼｯｸM-PRO" w:hAnsi="Century Gothic"/>
            <w:b/>
            <w:sz w:val="19"/>
            <w:szCs w:val="19"/>
          </w:rPr>
          <w:t>IMPOTANT</w:t>
        </w:r>
        <w:r w:rsidR="005712E8">
          <w:rPr>
            <w:rFonts w:ascii="Century Gothic" w:eastAsia="HG丸ｺﾞｼｯｸM-PRO" w:hAnsi="Century Gothic" w:hint="eastAsia"/>
            <w:b/>
            <w:sz w:val="19"/>
            <w:szCs w:val="19"/>
          </w:rPr>
          <w:t>】</w:t>
        </w:r>
      </w:ins>
      <w:r w:rsidR="00461932" w:rsidRPr="008E1AB1">
        <w:rPr>
          <w:rFonts w:ascii="Century Gothic" w:eastAsia="HG丸ｺﾞｼｯｸM-PRO" w:hAnsi="Century Gothic" w:hint="eastAsia"/>
          <w:b/>
          <w:sz w:val="19"/>
          <w:szCs w:val="19"/>
        </w:rPr>
        <w:t>履修登録時のルール</w:t>
      </w:r>
      <w:r w:rsidR="00461932" w:rsidRPr="008E1AB1">
        <w:rPr>
          <w:rFonts w:ascii="Century Gothic" w:eastAsia="HG丸ｺﾞｼｯｸM-PRO" w:hAnsi="Century Gothic"/>
          <w:b/>
          <w:sz w:val="19"/>
          <w:szCs w:val="19"/>
        </w:rPr>
        <w:t xml:space="preserve"> Course Registration Rules for SAS students</w:t>
      </w:r>
    </w:p>
    <w:p w:rsidR="00D73F24" w:rsidRPr="008E1AB1" w:rsidRDefault="00D73F24" w:rsidP="00EF060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特別聴講学生の皆さんは、</w:t>
      </w:r>
      <w:r w:rsidR="00F735B5" w:rsidRPr="008E1AB1">
        <w:rPr>
          <w:rFonts w:ascii="Century Gothic" w:eastAsia="HG丸ｺﾞｼｯｸM-PRO" w:hAnsi="Century Gothic" w:hint="eastAsia"/>
          <w:sz w:val="19"/>
          <w:szCs w:val="19"/>
        </w:rPr>
        <w:t>それぞれの</w:t>
      </w:r>
      <w:r w:rsidR="00F735B5" w:rsidRPr="00525D0C">
        <w:rPr>
          <w:rFonts w:ascii="Century Gothic" w:eastAsia="HG丸ｺﾞｼｯｸM-PRO" w:hAnsi="Century Gothic" w:hint="eastAsia"/>
          <w:color w:val="FF0000"/>
          <w:sz w:val="19"/>
          <w:szCs w:val="19"/>
          <w:u w:val="single"/>
          <w:rPrChange w:id="29" w:author="作成者">
            <w:rPr>
              <w:rFonts w:ascii="Century Gothic" w:eastAsia="HG丸ｺﾞｼｯｸM-PRO" w:hAnsi="Century Gothic" w:hint="eastAsia"/>
              <w:sz w:val="19"/>
              <w:szCs w:val="19"/>
            </w:rPr>
          </w:rPrChange>
        </w:rPr>
        <w:t>科目の初回授業</w:t>
      </w:r>
      <w:r w:rsidRPr="00525D0C">
        <w:rPr>
          <w:rFonts w:ascii="Century Gothic" w:eastAsia="HG丸ｺﾞｼｯｸM-PRO" w:hAnsi="Century Gothic" w:hint="eastAsia"/>
          <w:color w:val="FF0000"/>
          <w:sz w:val="19"/>
          <w:szCs w:val="19"/>
          <w:u w:val="single"/>
          <w:rPrChange w:id="30" w:author="作成者">
            <w:rPr>
              <w:rFonts w:ascii="Century Gothic" w:eastAsia="HG丸ｺﾞｼｯｸM-PRO" w:hAnsi="Century Gothic" w:hint="eastAsia"/>
              <w:sz w:val="19"/>
              <w:szCs w:val="19"/>
            </w:rPr>
          </w:rPrChange>
        </w:rPr>
        <w:t>の際に、</w:t>
      </w:r>
      <w:r w:rsidR="00F735B5" w:rsidRPr="00525D0C">
        <w:rPr>
          <w:rFonts w:ascii="Century Gothic" w:eastAsia="HG丸ｺﾞｼｯｸM-PRO" w:hAnsi="Century Gothic" w:hint="eastAsia"/>
          <w:color w:val="FF0000"/>
          <w:sz w:val="19"/>
          <w:szCs w:val="19"/>
          <w:u w:val="single"/>
          <w:rPrChange w:id="31" w:author="作成者">
            <w:rPr>
              <w:rFonts w:ascii="Century Gothic" w:eastAsia="HG丸ｺﾞｼｯｸM-PRO" w:hAnsi="Century Gothic" w:hint="eastAsia"/>
              <w:sz w:val="19"/>
              <w:szCs w:val="19"/>
            </w:rPr>
          </w:rPrChange>
        </w:rPr>
        <w:t>科目</w:t>
      </w:r>
      <w:r w:rsidRPr="00525D0C">
        <w:rPr>
          <w:rFonts w:ascii="Century Gothic" w:eastAsia="HG丸ｺﾞｼｯｸM-PRO" w:hAnsi="Century Gothic" w:hint="eastAsia"/>
          <w:color w:val="FF0000"/>
          <w:sz w:val="19"/>
          <w:szCs w:val="19"/>
          <w:u w:val="single"/>
          <w:rPrChange w:id="32" w:author="作成者">
            <w:rPr>
              <w:rFonts w:ascii="Century Gothic" w:eastAsia="HG丸ｺﾞｼｯｸM-PRO" w:hAnsi="Century Gothic" w:hint="eastAsia"/>
              <w:sz w:val="19"/>
              <w:szCs w:val="19"/>
            </w:rPr>
          </w:rPrChange>
        </w:rPr>
        <w:t>履修</w:t>
      </w:r>
      <w:r w:rsidR="008577BF" w:rsidRPr="00525D0C">
        <w:rPr>
          <w:rFonts w:ascii="Century Gothic" w:eastAsia="HG丸ｺﾞｼｯｸM-PRO" w:hAnsi="Century Gothic" w:hint="eastAsia"/>
          <w:color w:val="FF0000"/>
          <w:sz w:val="19"/>
          <w:szCs w:val="19"/>
          <w:u w:val="single"/>
          <w:rPrChange w:id="33" w:author="作成者">
            <w:rPr>
              <w:rFonts w:ascii="Century Gothic" w:eastAsia="HG丸ｺﾞｼｯｸM-PRO" w:hAnsi="Century Gothic" w:hint="eastAsia"/>
              <w:sz w:val="19"/>
              <w:szCs w:val="19"/>
            </w:rPr>
          </w:rPrChange>
        </w:rPr>
        <w:t>が</w:t>
      </w:r>
      <w:r w:rsidR="00D96631" w:rsidRPr="00525D0C">
        <w:rPr>
          <w:rFonts w:ascii="Century Gothic" w:eastAsia="HG丸ｺﾞｼｯｸM-PRO" w:hAnsi="Century Gothic" w:hint="eastAsia"/>
          <w:color w:val="FF0000"/>
          <w:sz w:val="19"/>
          <w:szCs w:val="19"/>
          <w:u w:val="single"/>
          <w:rPrChange w:id="34" w:author="作成者">
            <w:rPr>
              <w:rFonts w:ascii="Century Gothic" w:eastAsia="HG丸ｺﾞｼｯｸM-PRO" w:hAnsi="Century Gothic" w:hint="eastAsia"/>
              <w:sz w:val="19"/>
              <w:szCs w:val="19"/>
            </w:rPr>
          </w:rPrChange>
        </w:rPr>
        <w:t>可能</w:t>
      </w:r>
      <w:r w:rsidR="008577BF" w:rsidRPr="00525D0C">
        <w:rPr>
          <w:rFonts w:ascii="Century Gothic" w:eastAsia="HG丸ｺﾞｼｯｸM-PRO" w:hAnsi="Century Gothic" w:hint="eastAsia"/>
          <w:color w:val="FF0000"/>
          <w:sz w:val="19"/>
          <w:szCs w:val="19"/>
          <w:u w:val="single"/>
          <w:rPrChange w:id="35" w:author="作成者">
            <w:rPr>
              <w:rFonts w:ascii="Century Gothic" w:eastAsia="HG丸ｺﾞｼｯｸM-PRO" w:hAnsi="Century Gothic" w:hint="eastAsia"/>
              <w:sz w:val="19"/>
              <w:szCs w:val="19"/>
            </w:rPr>
          </w:rPrChange>
        </w:rPr>
        <w:t>か</w:t>
      </w:r>
      <w:r w:rsidR="00D96631" w:rsidRPr="00525D0C">
        <w:rPr>
          <w:rFonts w:ascii="Century Gothic" w:eastAsia="HG丸ｺﾞｼｯｸM-PRO" w:hAnsi="Century Gothic" w:hint="eastAsia"/>
          <w:color w:val="FF0000"/>
          <w:sz w:val="19"/>
          <w:szCs w:val="19"/>
          <w:u w:val="single"/>
          <w:rPrChange w:id="36" w:author="作成者">
            <w:rPr>
              <w:rFonts w:ascii="Century Gothic" w:eastAsia="HG丸ｺﾞｼｯｸM-PRO" w:hAnsi="Century Gothic" w:hint="eastAsia"/>
              <w:sz w:val="19"/>
              <w:szCs w:val="19"/>
            </w:rPr>
          </w:rPrChange>
        </w:rPr>
        <w:t>を</w:t>
      </w:r>
      <w:r w:rsidRPr="00525D0C">
        <w:rPr>
          <w:rFonts w:ascii="Century Gothic" w:eastAsia="HG丸ｺﾞｼｯｸM-PRO" w:hAnsi="Century Gothic" w:hint="eastAsia"/>
          <w:color w:val="FF0000"/>
          <w:sz w:val="19"/>
          <w:szCs w:val="19"/>
          <w:u w:val="single"/>
          <w:rPrChange w:id="37" w:author="作成者">
            <w:rPr>
              <w:rFonts w:ascii="Century Gothic" w:eastAsia="HG丸ｺﾞｼｯｸM-PRO" w:hAnsi="Century Gothic" w:hint="eastAsia"/>
              <w:sz w:val="19"/>
              <w:szCs w:val="19"/>
            </w:rPr>
          </w:rPrChange>
        </w:rPr>
        <w:t>担当教員に確認して</w:t>
      </w:r>
      <w:r w:rsidR="00F735B5" w:rsidRPr="00525D0C">
        <w:rPr>
          <w:rFonts w:ascii="Century Gothic" w:eastAsia="HG丸ｺﾞｼｯｸM-PRO" w:hAnsi="Century Gothic" w:hint="eastAsia"/>
          <w:color w:val="FF0000"/>
          <w:sz w:val="19"/>
          <w:szCs w:val="19"/>
          <w:u w:val="single"/>
          <w:rPrChange w:id="38" w:author="作成者">
            <w:rPr>
              <w:rFonts w:ascii="Century Gothic" w:eastAsia="HG丸ｺﾞｼｯｸM-PRO" w:hAnsi="Century Gothic" w:hint="eastAsia"/>
              <w:sz w:val="19"/>
              <w:szCs w:val="19"/>
            </w:rPr>
          </w:rPrChange>
        </w:rPr>
        <w:t>ください</w:t>
      </w:r>
      <w:r w:rsidRPr="008E1AB1">
        <w:rPr>
          <w:rFonts w:ascii="Century Gothic" w:eastAsia="HG丸ｺﾞｼｯｸM-PRO" w:hAnsi="Century Gothic" w:hint="eastAsia"/>
          <w:sz w:val="19"/>
          <w:szCs w:val="19"/>
        </w:rPr>
        <w:t>。履修希望者が多い場合は正規生が優先されることがあります。</w:t>
      </w:r>
    </w:p>
    <w:p w:rsidR="00C61707" w:rsidRPr="008E1AB1" w:rsidRDefault="00D73F24" w:rsidP="00C61707">
      <w:pPr>
        <w:snapToGrid w:val="0"/>
        <w:rPr>
          <w:rFonts w:ascii="Century Gothic" w:eastAsia="HG丸ｺﾞｼｯｸM-PRO" w:hAnsi="Century Gothic"/>
          <w:sz w:val="19"/>
          <w:szCs w:val="19"/>
        </w:rPr>
      </w:pPr>
      <w:r w:rsidRPr="00525D0C">
        <w:rPr>
          <w:rFonts w:ascii="Century Gothic" w:eastAsia="HG丸ｺﾞｼｯｸM-PRO" w:hAnsi="Century Gothic"/>
          <w:color w:val="FF0000"/>
          <w:sz w:val="19"/>
          <w:szCs w:val="19"/>
          <w:u w:val="single"/>
          <w:rPrChange w:id="39" w:author="作成者">
            <w:rPr>
              <w:rFonts w:ascii="Century Gothic" w:eastAsia="HG丸ｺﾞｼｯｸM-PRO" w:hAnsi="Century Gothic"/>
              <w:sz w:val="19"/>
              <w:szCs w:val="19"/>
            </w:rPr>
          </w:rPrChange>
        </w:rPr>
        <w:t xml:space="preserve">All SAS students must ask </w:t>
      </w:r>
      <w:r w:rsidR="00F735B5" w:rsidRPr="00525D0C">
        <w:rPr>
          <w:rFonts w:ascii="Century Gothic" w:eastAsia="HG丸ｺﾞｼｯｸM-PRO" w:hAnsi="Century Gothic"/>
          <w:color w:val="FF0000"/>
          <w:sz w:val="19"/>
          <w:szCs w:val="19"/>
          <w:u w:val="single"/>
          <w:rPrChange w:id="40" w:author="作成者">
            <w:rPr>
              <w:rFonts w:ascii="Century Gothic" w:eastAsia="HG丸ｺﾞｼｯｸM-PRO" w:hAnsi="Century Gothic"/>
              <w:sz w:val="19"/>
              <w:szCs w:val="19"/>
            </w:rPr>
          </w:rPrChange>
        </w:rPr>
        <w:t>i</w:t>
      </w:r>
      <w:r w:rsidRPr="00525D0C">
        <w:rPr>
          <w:rFonts w:ascii="Century Gothic" w:eastAsia="HG丸ｺﾞｼｯｸM-PRO" w:hAnsi="Century Gothic"/>
          <w:color w:val="FF0000"/>
          <w:sz w:val="19"/>
          <w:szCs w:val="19"/>
          <w:u w:val="single"/>
          <w:rPrChange w:id="41" w:author="作成者">
            <w:rPr>
              <w:rFonts w:ascii="Century Gothic" w:eastAsia="HG丸ｺﾞｼｯｸM-PRO" w:hAnsi="Century Gothic"/>
              <w:sz w:val="19"/>
              <w:szCs w:val="19"/>
            </w:rPr>
          </w:rPrChange>
        </w:rPr>
        <w:t xml:space="preserve">nstructor </w:t>
      </w:r>
      <w:r w:rsidR="00D96631" w:rsidRPr="00525D0C">
        <w:rPr>
          <w:rFonts w:ascii="Century Gothic" w:eastAsia="HG丸ｺﾞｼｯｸM-PRO" w:hAnsi="Century Gothic"/>
          <w:color w:val="FF0000"/>
          <w:sz w:val="19"/>
          <w:szCs w:val="19"/>
          <w:u w:val="single"/>
          <w:rPrChange w:id="42" w:author="作成者">
            <w:rPr>
              <w:rFonts w:ascii="Century Gothic" w:eastAsia="HG丸ｺﾞｼｯｸM-PRO" w:hAnsi="Century Gothic"/>
              <w:sz w:val="19"/>
              <w:szCs w:val="19"/>
            </w:rPr>
          </w:rPrChange>
        </w:rPr>
        <w:t>whether</w:t>
      </w:r>
      <w:r w:rsidR="00F735B5" w:rsidRPr="00525D0C">
        <w:rPr>
          <w:rFonts w:ascii="Century Gothic" w:eastAsia="HG丸ｺﾞｼｯｸM-PRO" w:hAnsi="Century Gothic"/>
          <w:color w:val="FF0000"/>
          <w:sz w:val="19"/>
          <w:szCs w:val="19"/>
          <w:u w:val="single"/>
          <w:rPrChange w:id="43" w:author="作成者">
            <w:rPr>
              <w:rFonts w:ascii="Century Gothic" w:eastAsia="HG丸ｺﾞｼｯｸM-PRO" w:hAnsi="Century Gothic"/>
              <w:sz w:val="19"/>
              <w:szCs w:val="19"/>
            </w:rPr>
          </w:rPrChange>
        </w:rPr>
        <w:t xml:space="preserve"> they </w:t>
      </w:r>
      <w:r w:rsidRPr="00525D0C">
        <w:rPr>
          <w:rFonts w:ascii="Century Gothic" w:eastAsia="HG丸ｺﾞｼｯｸM-PRO" w:hAnsi="Century Gothic"/>
          <w:color w:val="FF0000"/>
          <w:sz w:val="19"/>
          <w:szCs w:val="19"/>
          <w:u w:val="single"/>
          <w:rPrChange w:id="44" w:author="作成者">
            <w:rPr>
              <w:rFonts w:ascii="Century Gothic" w:eastAsia="HG丸ｺﾞｼｯｸM-PRO" w:hAnsi="Century Gothic"/>
              <w:sz w:val="19"/>
              <w:szCs w:val="19"/>
            </w:rPr>
          </w:rPrChange>
        </w:rPr>
        <w:t>can take the course at the first class</w:t>
      </w:r>
      <w:r w:rsidRPr="008E1AB1">
        <w:rPr>
          <w:rFonts w:ascii="Century Gothic" w:eastAsia="HG丸ｺﾞｼｯｸM-PRO" w:hAnsi="Century Gothic"/>
          <w:sz w:val="19"/>
          <w:szCs w:val="19"/>
        </w:rPr>
        <w:t>. In case</w:t>
      </w:r>
      <w:r w:rsidR="00F735B5" w:rsidRPr="008E1AB1">
        <w:rPr>
          <w:rFonts w:ascii="Century Gothic" w:eastAsia="HG丸ｺﾞｼｯｸM-PRO" w:hAnsi="Century Gothic"/>
          <w:sz w:val="19"/>
          <w:szCs w:val="19"/>
        </w:rPr>
        <w:t xml:space="preserve"> the </w:t>
      </w:r>
      <w:r w:rsidRPr="008E1AB1">
        <w:rPr>
          <w:rFonts w:ascii="Century Gothic" w:eastAsia="HG丸ｺﾞｼｯｸM-PRO" w:hAnsi="Century Gothic"/>
          <w:sz w:val="19"/>
          <w:szCs w:val="19"/>
        </w:rPr>
        <w:t xml:space="preserve">class is over capacity, </w:t>
      </w:r>
      <w:r w:rsidR="00D96631" w:rsidRPr="008E1AB1">
        <w:rPr>
          <w:rFonts w:ascii="Century Gothic" w:eastAsia="HG丸ｺﾞｼｯｸM-PRO" w:hAnsi="Century Gothic"/>
          <w:sz w:val="19"/>
          <w:szCs w:val="19"/>
        </w:rPr>
        <w:t>full-time students will be</w:t>
      </w:r>
      <w:r w:rsidR="00F735B5" w:rsidRPr="008E1AB1">
        <w:rPr>
          <w:rFonts w:ascii="Century Gothic" w:eastAsia="HG丸ｺﾞｼｯｸM-PRO" w:hAnsi="Century Gothic"/>
          <w:sz w:val="19"/>
          <w:szCs w:val="19"/>
        </w:rPr>
        <w:t xml:space="preserve"> prioritized.</w:t>
      </w:r>
      <w:r w:rsidR="00D96631" w:rsidRPr="008E1AB1">
        <w:rPr>
          <w:rFonts w:ascii="Century Gothic" w:eastAsia="HG丸ｺﾞｼｯｸM-PRO" w:hAnsi="Century Gothic"/>
          <w:sz w:val="19"/>
          <w:szCs w:val="19"/>
        </w:rPr>
        <w:t xml:space="preserve"> </w:t>
      </w:r>
    </w:p>
    <w:p w:rsidR="00B9175E" w:rsidRPr="008E1AB1" w:rsidRDefault="00B9175E" w:rsidP="00B9175E">
      <w:pPr>
        <w:snapToGrid w:val="0"/>
        <w:rPr>
          <w:rFonts w:ascii="Century Gothic" w:eastAsia="HG丸ｺﾞｼｯｸM-PRO" w:hAnsi="Century Gothic"/>
          <w:sz w:val="19"/>
          <w:szCs w:val="19"/>
        </w:rPr>
      </w:pPr>
    </w:p>
    <w:p w:rsidR="00525D0C" w:rsidRDefault="00525D0C" w:rsidP="00DF48B8">
      <w:pPr>
        <w:ind w:rightChars="52" w:right="109"/>
        <w:rPr>
          <w:ins w:id="45" w:author="作成者"/>
          <w:rFonts w:ascii="Century Gothic" w:eastAsia="HG丸ｺﾞｼｯｸM-PRO" w:hAnsi="Century Gothic"/>
          <w:b/>
          <w:sz w:val="19"/>
          <w:szCs w:val="19"/>
          <w:bdr w:val="single" w:sz="4" w:space="0" w:color="auto"/>
        </w:rPr>
      </w:pPr>
    </w:p>
    <w:p w:rsidR="00DF48B8" w:rsidRPr="008E1AB1" w:rsidRDefault="00DF48B8" w:rsidP="00DF48B8">
      <w:pPr>
        <w:ind w:rightChars="52" w:right="109"/>
        <w:rPr>
          <w:rFonts w:ascii="Century Gothic" w:eastAsia="HG丸ｺﾞｼｯｸM-PRO" w:hAnsi="Century Gothic"/>
          <w:b/>
          <w:sz w:val="19"/>
          <w:szCs w:val="19"/>
          <w:bdr w:val="single" w:sz="4" w:space="0" w:color="auto"/>
        </w:rPr>
      </w:pPr>
      <w:r w:rsidRPr="008E1AB1">
        <w:rPr>
          <w:rFonts w:ascii="Century Gothic" w:eastAsia="HG丸ｺﾞｼｯｸM-PRO" w:hAnsi="Century Gothic" w:hint="eastAsia"/>
          <w:b/>
          <w:sz w:val="19"/>
          <w:szCs w:val="19"/>
          <w:bdr w:val="single" w:sz="4" w:space="0" w:color="auto"/>
        </w:rPr>
        <w:lastRenderedPageBreak/>
        <w:t>学部生</w:t>
      </w:r>
      <w:r w:rsidRPr="008E1AB1">
        <w:rPr>
          <w:rFonts w:ascii="Century Gothic" w:eastAsia="HG丸ｺﾞｼｯｸM-PRO" w:hAnsi="Century Gothic"/>
          <w:b/>
          <w:sz w:val="19"/>
          <w:szCs w:val="19"/>
          <w:bdr w:val="single" w:sz="4" w:space="0" w:color="auto"/>
        </w:rPr>
        <w:t xml:space="preserve"> Undergraduate</w:t>
      </w:r>
    </w:p>
    <w:p w:rsidR="00201AAD" w:rsidRPr="008E1AB1" w:rsidRDefault="00201AAD" w:rsidP="00EF0601">
      <w:pPr>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工学部専門科目</w:t>
      </w:r>
      <w:r w:rsidR="00CE0F37" w:rsidRPr="008E1AB1">
        <w:rPr>
          <w:rFonts w:ascii="Century Gothic" w:eastAsia="HG丸ｺﾞｼｯｸM-PRO" w:hAnsi="Century Gothic"/>
          <w:b/>
          <w:sz w:val="19"/>
          <w:szCs w:val="19"/>
        </w:rPr>
        <w:t xml:space="preserve"> Courses Offered in the School of Engineering</w:t>
      </w:r>
    </w:p>
    <w:p w:rsidR="00D73F24" w:rsidRPr="008E1AB1" w:rsidRDefault="00D73F24" w:rsidP="00EF060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w:t>
      </w:r>
      <w:del w:id="46" w:author="作成者">
        <w:r w:rsidR="00654AFD" w:rsidRPr="008E1AB1" w:rsidDel="00FD2786">
          <w:rPr>
            <w:rFonts w:ascii="Century Gothic" w:eastAsia="HG丸ｺﾞｼｯｸM-PRO" w:hAnsi="Century Gothic" w:hint="eastAsia"/>
            <w:color w:val="FF0000"/>
            <w:sz w:val="19"/>
            <w:szCs w:val="19"/>
          </w:rPr>
          <w:delText>原則として、</w:delText>
        </w:r>
      </w:del>
      <w:r w:rsidRPr="008E1AB1">
        <w:rPr>
          <w:rFonts w:ascii="Century Gothic" w:eastAsia="HG丸ｺﾞｼｯｸM-PRO" w:hAnsi="Century Gothic" w:hint="eastAsia"/>
          <w:color w:val="FF0000"/>
          <w:sz w:val="19"/>
          <w:szCs w:val="19"/>
        </w:rPr>
        <w:t>実習・</w:t>
      </w:r>
      <w:r w:rsidR="00F735B5" w:rsidRPr="008E1AB1">
        <w:rPr>
          <w:rFonts w:ascii="Century Gothic" w:eastAsia="HG丸ｺﾞｼｯｸM-PRO" w:hAnsi="Century Gothic" w:hint="eastAsia"/>
          <w:color w:val="FF0000"/>
          <w:sz w:val="19"/>
          <w:szCs w:val="19"/>
        </w:rPr>
        <w:t>実験・</w:t>
      </w:r>
      <w:r w:rsidRPr="008E1AB1">
        <w:rPr>
          <w:rFonts w:ascii="Century Gothic" w:eastAsia="HG丸ｺﾞｼｯｸM-PRO" w:hAnsi="Century Gothic" w:hint="eastAsia"/>
          <w:color w:val="FF0000"/>
          <w:sz w:val="19"/>
          <w:szCs w:val="19"/>
        </w:rPr>
        <w:t>演習は履修できません。</w:t>
      </w:r>
    </w:p>
    <w:p w:rsidR="006B347E" w:rsidRPr="008E1AB1" w:rsidRDefault="006B347E" w:rsidP="00EF0601">
      <w:pPr>
        <w:rPr>
          <w:rFonts w:ascii="Century Gothic" w:eastAsia="HG丸ｺﾞｼｯｸM-PRO" w:hAnsi="Century Gothic"/>
          <w:sz w:val="19"/>
          <w:szCs w:val="19"/>
        </w:rPr>
      </w:pPr>
      <w:bookmarkStart w:id="47" w:name="_Hlk522783708"/>
      <w:r w:rsidRPr="008E1AB1">
        <w:rPr>
          <w:rFonts w:ascii="Century Gothic" w:eastAsia="HG丸ｺﾞｼｯｸM-PRO" w:hAnsi="Century Gothic" w:hint="eastAsia"/>
          <w:sz w:val="19"/>
          <w:szCs w:val="19"/>
        </w:rPr>
        <w:t>・</w:t>
      </w:r>
      <w:r w:rsidR="00A06977" w:rsidRPr="008E1AB1">
        <w:rPr>
          <w:rFonts w:ascii="Century Gothic" w:eastAsia="HG丸ｺﾞｼｯｸM-PRO" w:hAnsi="Century Gothic" w:hint="eastAsia"/>
          <w:sz w:val="19"/>
          <w:szCs w:val="19"/>
        </w:rPr>
        <w:t>皆さんは</w:t>
      </w:r>
      <w:r w:rsidRPr="008E1AB1">
        <w:rPr>
          <w:rFonts w:ascii="Century Gothic" w:eastAsia="HG丸ｺﾞｼｯｸM-PRO" w:hAnsi="Century Gothic" w:hint="eastAsia"/>
          <w:sz w:val="19"/>
          <w:szCs w:val="19"/>
        </w:rPr>
        <w:t>工学部の特別聴講学生</w:t>
      </w:r>
      <w:r w:rsidR="005A2CD7" w:rsidRPr="008E1AB1">
        <w:rPr>
          <w:rFonts w:ascii="Century Gothic" w:eastAsia="HG丸ｺﾞｼｯｸM-PRO" w:hAnsi="Century Gothic" w:hint="eastAsia"/>
          <w:sz w:val="19"/>
          <w:szCs w:val="19"/>
        </w:rPr>
        <w:t>として出願します</w:t>
      </w:r>
      <w:r w:rsidRPr="008E1AB1">
        <w:rPr>
          <w:rFonts w:ascii="Century Gothic" w:eastAsia="HG丸ｺﾞｼｯｸM-PRO" w:hAnsi="Century Gothic" w:hint="eastAsia"/>
          <w:sz w:val="19"/>
          <w:szCs w:val="19"/>
        </w:rPr>
        <w:t>ので、工学部の講義を中心に履修してください。</w:t>
      </w:r>
    </w:p>
    <w:p w:rsidR="005C497E" w:rsidRPr="008E1AB1" w:rsidRDefault="006B347E" w:rsidP="00EF0601">
      <w:pPr>
        <w:rPr>
          <w:rFonts w:ascii="Century Gothic" w:eastAsia="HG丸ｺﾞｼｯｸM-PRO" w:hAnsi="Century Gothic"/>
          <w:sz w:val="19"/>
          <w:szCs w:val="19"/>
        </w:rPr>
      </w:pPr>
      <w:r w:rsidRPr="008E1AB1">
        <w:rPr>
          <w:rFonts w:ascii="Century Gothic" w:eastAsia="HG丸ｺﾞｼｯｸM-PRO" w:hAnsi="Century Gothic"/>
          <w:color w:val="FF0000"/>
          <w:sz w:val="19"/>
          <w:szCs w:val="19"/>
        </w:rPr>
        <w:t>-</w:t>
      </w:r>
      <w:del w:id="48" w:author="作成者">
        <w:r w:rsidR="005C497E" w:rsidRPr="008E1AB1" w:rsidDel="00FD2786">
          <w:rPr>
            <w:rFonts w:ascii="Century Gothic" w:eastAsia="HG丸ｺﾞｼｯｸM-PRO" w:hAnsi="Century Gothic"/>
            <w:color w:val="FF0000"/>
            <w:sz w:val="19"/>
            <w:szCs w:val="19"/>
          </w:rPr>
          <w:delText xml:space="preserve">In principle, </w:delText>
        </w:r>
      </w:del>
      <w:r w:rsidR="005C497E" w:rsidRPr="008E1AB1">
        <w:rPr>
          <w:rFonts w:ascii="Century Gothic" w:eastAsia="HG丸ｺﾞｼｯｸM-PRO" w:hAnsi="Century Gothic"/>
          <w:color w:val="FF0000"/>
          <w:sz w:val="19"/>
          <w:szCs w:val="19"/>
        </w:rPr>
        <w:t>“Seminar” and “Experiment” courses are not registrable</w:t>
      </w:r>
      <w:r w:rsidR="005C497E" w:rsidRPr="008E1AB1">
        <w:rPr>
          <w:rFonts w:ascii="Century Gothic" w:eastAsia="HG丸ｺﾞｼｯｸM-PRO" w:hAnsi="Century Gothic"/>
          <w:sz w:val="19"/>
          <w:szCs w:val="19"/>
        </w:rPr>
        <w:t>.</w:t>
      </w:r>
    </w:p>
    <w:p w:rsidR="006B347E" w:rsidRPr="008E1AB1" w:rsidRDefault="006B347E" w:rsidP="00EF0601">
      <w:pPr>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-As you apply for the School of Engineering, please </w:t>
      </w:r>
      <w:r w:rsidR="00A06977" w:rsidRPr="008E1AB1">
        <w:rPr>
          <w:rFonts w:ascii="Century Gothic" w:eastAsia="HG丸ｺﾞｼｯｸM-PRO" w:hAnsi="Century Gothic"/>
          <w:sz w:val="19"/>
          <w:szCs w:val="19"/>
        </w:rPr>
        <w:t>select</w:t>
      </w:r>
      <w:r w:rsidR="005A2CD7" w:rsidRPr="008E1AB1">
        <w:rPr>
          <w:rFonts w:ascii="Century Gothic" w:eastAsia="HG丸ｺﾞｼｯｸM-PRO" w:hAnsi="Century Gothic"/>
          <w:sz w:val="19"/>
          <w:szCs w:val="19"/>
        </w:rPr>
        <w:t xml:space="preserve"> </w:t>
      </w:r>
      <w:r w:rsidRPr="008E1AB1">
        <w:rPr>
          <w:rFonts w:ascii="Century Gothic" w:eastAsia="HG丸ｺﾞｼｯｸM-PRO" w:hAnsi="Century Gothic"/>
          <w:sz w:val="19"/>
          <w:szCs w:val="19"/>
        </w:rPr>
        <w:t xml:space="preserve">courses </w:t>
      </w:r>
      <w:r w:rsidR="005A1039" w:rsidRPr="008E1AB1">
        <w:rPr>
          <w:rFonts w:ascii="Century Gothic" w:eastAsia="HG丸ｺﾞｼｯｸM-PRO" w:hAnsi="Century Gothic"/>
          <w:sz w:val="19"/>
          <w:szCs w:val="19"/>
        </w:rPr>
        <w:t xml:space="preserve">with a </w:t>
      </w:r>
      <w:r w:rsidR="005A2CD7" w:rsidRPr="008E1AB1">
        <w:rPr>
          <w:rFonts w:ascii="Century Gothic" w:eastAsia="HG丸ｺﾞｼｯｸM-PRO" w:hAnsi="Century Gothic"/>
          <w:sz w:val="19"/>
          <w:szCs w:val="19"/>
        </w:rPr>
        <w:t>focus</w:t>
      </w:r>
      <w:r w:rsidR="003F7314" w:rsidRPr="008E1AB1">
        <w:rPr>
          <w:rFonts w:ascii="Century Gothic" w:eastAsia="HG丸ｺﾞｼｯｸM-PRO" w:hAnsi="Century Gothic"/>
          <w:sz w:val="19"/>
          <w:szCs w:val="19"/>
        </w:rPr>
        <w:t xml:space="preserve"> on</w:t>
      </w:r>
      <w:r w:rsidR="005A1039" w:rsidRPr="008E1AB1">
        <w:rPr>
          <w:rFonts w:ascii="Century Gothic" w:eastAsia="HG丸ｺﾞｼｯｸM-PRO" w:hAnsi="Century Gothic"/>
          <w:sz w:val="19"/>
          <w:szCs w:val="19"/>
        </w:rPr>
        <w:t xml:space="preserve"> engineering.</w:t>
      </w:r>
    </w:p>
    <w:p w:rsidR="00B9175E" w:rsidRPr="008E1AB1" w:rsidRDefault="00B9175E" w:rsidP="00B9175E">
      <w:pPr>
        <w:snapToGrid w:val="0"/>
        <w:rPr>
          <w:rFonts w:ascii="Century Gothic" w:eastAsia="HG丸ｺﾞｼｯｸM-PRO" w:hAnsi="Century Gothic"/>
          <w:sz w:val="19"/>
          <w:szCs w:val="19"/>
        </w:rPr>
      </w:pPr>
    </w:p>
    <w:bookmarkEnd w:id="47"/>
    <w:p w:rsidR="00C33233" w:rsidRPr="008E1AB1" w:rsidRDefault="00201AAD" w:rsidP="00EF0601">
      <w:pPr>
        <w:rPr>
          <w:rFonts w:ascii="Century Gothic" w:eastAsia="HG丸ｺﾞｼｯｸM-PRO" w:hAnsi="Century Gothic"/>
          <w:b/>
          <w:sz w:val="19"/>
          <w:szCs w:val="19"/>
        </w:rPr>
      </w:pPr>
      <w:r w:rsidRPr="008E1AB1">
        <w:rPr>
          <w:rFonts w:ascii="Century Gothic" w:eastAsia="HG丸ｺﾞｼｯｸM-PRO" w:hAnsi="Century Gothic" w:hint="eastAsia"/>
          <w:b/>
          <w:sz w:val="19"/>
          <w:szCs w:val="19"/>
        </w:rPr>
        <w:t>全学教育科目・国際交流科目</w:t>
      </w:r>
      <w:r w:rsidR="00DF48B8" w:rsidRPr="008E1AB1">
        <w:rPr>
          <w:rFonts w:ascii="Century Gothic" w:eastAsia="HG丸ｺﾞｼｯｸM-PRO" w:hAnsi="Century Gothic"/>
          <w:b/>
          <w:sz w:val="19"/>
          <w:szCs w:val="19"/>
        </w:rPr>
        <w:t xml:space="preserve"> General Education </w:t>
      </w:r>
      <w:r w:rsidR="00C33233" w:rsidRPr="008E1AB1">
        <w:rPr>
          <w:rFonts w:ascii="Century Gothic" w:eastAsia="HG丸ｺﾞｼｯｸM-PRO" w:hAnsi="Century Gothic"/>
          <w:b/>
          <w:sz w:val="19"/>
          <w:szCs w:val="19"/>
        </w:rPr>
        <w:t>Courses</w:t>
      </w:r>
      <w:r w:rsidR="00C33233" w:rsidRPr="008E1AB1">
        <w:rPr>
          <w:rFonts w:ascii="Century Gothic" w:eastAsia="HG丸ｺﾞｼｯｸM-PRO" w:hAnsi="Century Gothic" w:hint="eastAsia"/>
          <w:b/>
          <w:sz w:val="19"/>
          <w:szCs w:val="19"/>
        </w:rPr>
        <w:t>・</w:t>
      </w:r>
      <w:r w:rsidR="00C33233" w:rsidRPr="008E1AB1">
        <w:rPr>
          <w:rFonts w:ascii="Century Gothic" w:eastAsia="HG丸ｺﾞｼｯｸM-PRO" w:hAnsi="Century Gothic"/>
          <w:b/>
          <w:sz w:val="19"/>
          <w:szCs w:val="19"/>
        </w:rPr>
        <w:t xml:space="preserve"> Arts and Sciences Courses in English</w:t>
      </w:r>
    </w:p>
    <w:p w:rsidR="00D73F24" w:rsidRPr="008E1AB1" w:rsidRDefault="00C33233" w:rsidP="00EF060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w:t>
      </w:r>
      <w:r w:rsidR="00201AAD" w:rsidRPr="008E1AB1">
        <w:rPr>
          <w:rFonts w:ascii="Century Gothic" w:eastAsia="HG丸ｺﾞｼｯｸM-PRO" w:hAnsi="Century Gothic" w:hint="eastAsia"/>
          <w:sz w:val="19"/>
          <w:szCs w:val="19"/>
        </w:rPr>
        <w:t>論文指導は履修できません。</w:t>
      </w:r>
    </w:p>
    <w:p w:rsidR="00201AAD" w:rsidRPr="008E1AB1" w:rsidRDefault="00201AAD" w:rsidP="00EF060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・体育学Ａ、情報学Ⅰは履修できません。</w:t>
      </w:r>
      <w:r w:rsidR="00A06977" w:rsidRPr="008E1AB1">
        <w:rPr>
          <w:rFonts w:ascii="Century Gothic" w:eastAsia="HG丸ｺﾞｼｯｸM-PRO" w:hAnsi="Century Gothic" w:hint="eastAsia"/>
          <w:sz w:val="19"/>
          <w:szCs w:val="19"/>
        </w:rPr>
        <w:t>※体育学Ｂ、情報学Ⅱ、統計学は履修可能です。</w:t>
      </w:r>
    </w:p>
    <w:p w:rsidR="005947CA" w:rsidRPr="008E1AB1" w:rsidRDefault="005947CA" w:rsidP="00EF060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・基礎科目の実験は履修できません。</w:t>
      </w:r>
    </w:p>
    <w:p w:rsidR="00201AAD" w:rsidRPr="008E1AB1" w:rsidRDefault="00201AAD" w:rsidP="00EF060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w:t>
      </w:r>
      <w:r w:rsidRPr="00DF6A1C">
        <w:rPr>
          <w:rFonts w:ascii="Century Gothic" w:eastAsia="HG丸ｺﾞｼｯｸM-PRO" w:hAnsi="Century Gothic" w:hint="eastAsia"/>
          <w:color w:val="FF0000"/>
          <w:sz w:val="19"/>
          <w:szCs w:val="19"/>
        </w:rPr>
        <w:t>工学部の科目以外（</w:t>
      </w:r>
      <w:r w:rsidR="00D73F24" w:rsidRPr="00DF6A1C">
        <w:rPr>
          <w:rFonts w:ascii="Century Gothic" w:eastAsia="HG丸ｺﾞｼｯｸM-PRO" w:hAnsi="Century Gothic" w:hint="eastAsia"/>
          <w:color w:val="FF0000"/>
          <w:sz w:val="19"/>
          <w:szCs w:val="19"/>
        </w:rPr>
        <w:t>国際交流科目</w:t>
      </w:r>
      <w:r w:rsidRPr="00DF6A1C">
        <w:rPr>
          <w:rFonts w:ascii="Century Gothic" w:eastAsia="HG丸ｺﾞｼｯｸM-PRO" w:hAnsi="Century Gothic" w:hint="eastAsia"/>
          <w:color w:val="FF0000"/>
          <w:sz w:val="19"/>
          <w:szCs w:val="19"/>
        </w:rPr>
        <w:t>や全学教育科目等）</w:t>
      </w:r>
      <w:r w:rsidR="00D73F24" w:rsidRPr="00DF6A1C">
        <w:rPr>
          <w:rFonts w:ascii="Century Gothic" w:eastAsia="HG丸ｺﾞｼｯｸM-PRO" w:hAnsi="Century Gothic" w:hint="eastAsia"/>
          <w:color w:val="FF0000"/>
          <w:sz w:val="19"/>
          <w:szCs w:val="19"/>
        </w:rPr>
        <w:t>は</w:t>
      </w:r>
      <w:r w:rsidR="00D73F24" w:rsidRPr="00DF6A1C">
        <w:rPr>
          <w:rFonts w:ascii="Century Gothic" w:eastAsia="HG丸ｺﾞｼｯｸM-PRO" w:hAnsi="Century Gothic" w:hint="eastAsia"/>
          <w:b/>
          <w:color w:val="FF0000"/>
          <w:sz w:val="19"/>
          <w:szCs w:val="19"/>
        </w:rPr>
        <w:t>各学期１</w:t>
      </w:r>
      <w:r w:rsidR="00F735B5" w:rsidRPr="00DF6A1C">
        <w:rPr>
          <w:rFonts w:ascii="Century Gothic" w:eastAsia="HG丸ｺﾞｼｯｸM-PRO" w:hAnsi="Century Gothic" w:hint="eastAsia"/>
          <w:b/>
          <w:color w:val="FF0000"/>
          <w:sz w:val="19"/>
          <w:szCs w:val="19"/>
        </w:rPr>
        <w:t>科目</w:t>
      </w:r>
      <w:r w:rsidRPr="00DF6A1C">
        <w:rPr>
          <w:rFonts w:ascii="Century Gothic" w:eastAsia="HG丸ｺﾞｼｯｸM-PRO" w:hAnsi="Century Gothic" w:hint="eastAsia"/>
          <w:b/>
          <w:color w:val="FF0000"/>
          <w:sz w:val="19"/>
          <w:szCs w:val="19"/>
        </w:rPr>
        <w:t>まで</w:t>
      </w:r>
      <w:r w:rsidR="00D73F24" w:rsidRPr="008E1AB1">
        <w:rPr>
          <w:rFonts w:ascii="Century Gothic" w:eastAsia="HG丸ｺﾞｼｯｸM-PRO" w:hAnsi="Century Gothic" w:hint="eastAsia"/>
          <w:sz w:val="19"/>
          <w:szCs w:val="19"/>
        </w:rPr>
        <w:t>の履修にしてください。</w:t>
      </w:r>
    </w:p>
    <w:p w:rsidR="00C33233" w:rsidRPr="008E1AB1" w:rsidRDefault="00C33233" w:rsidP="005A2CD7">
      <w:pPr>
        <w:ind w:left="190" w:hangingChars="100" w:hanging="190"/>
        <w:rPr>
          <w:rFonts w:ascii="Century Gothic" w:eastAsia="HG丸ｺﾞｼｯｸM-PRO" w:hAnsi="Century Gothic"/>
          <w:sz w:val="19"/>
          <w:szCs w:val="19"/>
        </w:rPr>
      </w:pPr>
      <w:r w:rsidRPr="008E1AB1">
        <w:rPr>
          <w:rFonts w:ascii="Century Gothic" w:eastAsia="HG丸ｺﾞｼｯｸM-PRO" w:hAnsi="Century Gothic" w:hint="eastAsia"/>
          <w:sz w:val="19"/>
          <w:szCs w:val="19"/>
        </w:rPr>
        <w:t>・全学教育の日本語科目は正規生の留学生対象のため、履修できません。特別聴講学生</w:t>
      </w:r>
      <w:r w:rsidR="00BD35E7" w:rsidRPr="008E1AB1">
        <w:rPr>
          <w:rFonts w:ascii="Century Gothic" w:eastAsia="HG丸ｺﾞｼｯｸM-PRO" w:hAnsi="Century Gothic" w:hint="eastAsia"/>
          <w:sz w:val="19"/>
          <w:szCs w:val="19"/>
        </w:rPr>
        <w:t>が</w:t>
      </w:r>
      <w:r w:rsidR="00B9175E" w:rsidRPr="008E1AB1">
        <w:rPr>
          <w:rFonts w:ascii="Century Gothic" w:eastAsia="HG丸ｺﾞｼｯｸM-PRO" w:hAnsi="Century Gothic" w:hint="eastAsia"/>
          <w:sz w:val="19"/>
          <w:szCs w:val="19"/>
        </w:rPr>
        <w:t>申し込める</w:t>
      </w:r>
      <w:r w:rsidR="00BD35E7" w:rsidRPr="008E1AB1">
        <w:rPr>
          <w:rFonts w:ascii="Century Gothic" w:eastAsia="HG丸ｺﾞｼｯｸM-PRO" w:hAnsi="Century Gothic" w:hint="eastAsia"/>
          <w:sz w:val="19"/>
          <w:szCs w:val="19"/>
        </w:rPr>
        <w:t>のは国際教育研究</w:t>
      </w:r>
      <w:ins w:id="49" w:author="作成者">
        <w:r w:rsidR="00CC4B33">
          <w:rPr>
            <w:rFonts w:ascii="Century Gothic" w:eastAsia="HG丸ｺﾞｼｯｸM-PRO" w:hAnsi="Century Gothic" w:hint="eastAsia"/>
            <w:sz w:val="19"/>
            <w:szCs w:val="19"/>
          </w:rPr>
          <w:t>部</w:t>
        </w:r>
      </w:ins>
      <w:del w:id="50" w:author="作成者">
        <w:r w:rsidR="00BD35E7" w:rsidRPr="008E1AB1" w:rsidDel="00CC4B33">
          <w:rPr>
            <w:rFonts w:ascii="Century Gothic" w:eastAsia="HG丸ｺﾞｼｯｸM-PRO" w:hAnsi="Century Gothic" w:hint="eastAsia"/>
            <w:sz w:val="19"/>
            <w:szCs w:val="19"/>
          </w:rPr>
          <w:delText>センター</w:delText>
        </w:r>
      </w:del>
      <w:r w:rsidR="00BD35E7" w:rsidRPr="008E1AB1">
        <w:rPr>
          <w:rFonts w:ascii="Century Gothic" w:eastAsia="HG丸ｺﾞｼｯｸM-PRO" w:hAnsi="Century Gothic" w:hint="eastAsia"/>
          <w:sz w:val="19"/>
          <w:szCs w:val="19"/>
        </w:rPr>
        <w:t>で実施される日本語コースです。</w:t>
      </w:r>
      <w:r w:rsidR="00BD35E7" w:rsidRPr="008E1AB1">
        <w:rPr>
          <w:rFonts w:ascii="Century Gothic" w:eastAsia="HG丸ｺﾞｼｯｸM-PRO" w:hAnsi="Century Gothic"/>
          <w:sz w:val="19"/>
          <w:szCs w:val="19"/>
        </w:rPr>
        <w:t>(</w:t>
      </w:r>
      <w:r w:rsidR="00BD35E7" w:rsidRPr="008E1AB1">
        <w:rPr>
          <w:rFonts w:ascii="Century Gothic" w:eastAsia="HG丸ｺﾞｼｯｸM-PRO" w:hAnsi="Century Gothic" w:hint="eastAsia"/>
          <w:sz w:val="19"/>
          <w:szCs w:val="19"/>
        </w:rPr>
        <w:t>入学許可後に案内します。</w:t>
      </w:r>
      <w:r w:rsidR="00BD35E7" w:rsidRPr="008E1AB1">
        <w:rPr>
          <w:rFonts w:ascii="Century Gothic" w:eastAsia="HG丸ｺﾞｼｯｸM-PRO" w:hAnsi="Century Gothic"/>
          <w:sz w:val="19"/>
          <w:szCs w:val="19"/>
        </w:rPr>
        <w:t>)</w:t>
      </w:r>
    </w:p>
    <w:p w:rsidR="00D73F24" w:rsidRPr="008E1AB1" w:rsidRDefault="00201AAD" w:rsidP="00EF0601">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w:t>
      </w:r>
      <w:ins w:id="51" w:author="作成者">
        <w:r w:rsidR="008F04F7">
          <w:rPr>
            <w:rFonts w:ascii="Century Gothic" w:eastAsia="HG丸ｺﾞｼｯｸM-PRO" w:hAnsi="Century Gothic" w:hint="eastAsia"/>
            <w:sz w:val="19"/>
            <w:szCs w:val="19"/>
          </w:rPr>
          <w:t>工学部以外の</w:t>
        </w:r>
      </w:ins>
      <w:del w:id="52" w:author="作成者">
        <w:r w:rsidRPr="008E1AB1" w:rsidDel="008F04F7">
          <w:rPr>
            <w:rFonts w:ascii="Century Gothic" w:eastAsia="HG丸ｺﾞｼｯｸM-PRO" w:hAnsi="Century Gothic" w:hint="eastAsia"/>
            <w:sz w:val="19"/>
            <w:szCs w:val="19"/>
          </w:rPr>
          <w:delText>上記</w:delText>
        </w:r>
      </w:del>
      <w:r w:rsidR="00F735B5" w:rsidRPr="008E1AB1">
        <w:rPr>
          <w:rFonts w:ascii="Century Gothic" w:eastAsia="HG丸ｺﾞｼｯｸM-PRO" w:hAnsi="Century Gothic" w:hint="eastAsia"/>
          <w:sz w:val="19"/>
          <w:szCs w:val="19"/>
        </w:rPr>
        <w:t>科目</w:t>
      </w:r>
      <w:r w:rsidRPr="008E1AB1">
        <w:rPr>
          <w:rFonts w:ascii="Century Gothic" w:eastAsia="HG丸ｺﾞｼｯｸM-PRO" w:hAnsi="Century Gothic" w:hint="eastAsia"/>
          <w:sz w:val="19"/>
          <w:szCs w:val="19"/>
        </w:rPr>
        <w:t>を</w:t>
      </w:r>
      <w:r w:rsidR="00F735B5" w:rsidRPr="008E1AB1">
        <w:rPr>
          <w:rFonts w:ascii="Century Gothic" w:eastAsia="HG丸ｺﾞｼｯｸM-PRO" w:hAnsi="Century Gothic" w:hint="eastAsia"/>
          <w:sz w:val="19"/>
          <w:szCs w:val="19"/>
        </w:rPr>
        <w:t>履修</w:t>
      </w:r>
      <w:r w:rsidRPr="008E1AB1">
        <w:rPr>
          <w:rFonts w:ascii="Century Gothic" w:eastAsia="HG丸ｺﾞｼｯｸM-PRO" w:hAnsi="Century Gothic" w:hint="eastAsia"/>
          <w:sz w:val="19"/>
          <w:szCs w:val="19"/>
        </w:rPr>
        <w:t>する必要がある</w:t>
      </w:r>
      <w:r w:rsidR="00F735B5" w:rsidRPr="008E1AB1">
        <w:rPr>
          <w:rFonts w:ascii="Century Gothic" w:eastAsia="HG丸ｺﾞｼｯｸM-PRO" w:hAnsi="Century Gothic" w:hint="eastAsia"/>
          <w:sz w:val="19"/>
          <w:szCs w:val="19"/>
        </w:rPr>
        <w:t>場合は登録時に教務課</w:t>
      </w:r>
      <w:r w:rsidR="00C61707" w:rsidRPr="008E1AB1">
        <w:rPr>
          <w:rFonts w:ascii="Century Gothic" w:eastAsia="HG丸ｺﾞｼｯｸM-PRO" w:hAnsi="Century Gothic" w:hint="eastAsia"/>
          <w:sz w:val="19"/>
          <w:szCs w:val="19"/>
        </w:rPr>
        <w:t>に</w:t>
      </w:r>
      <w:r w:rsidR="00F735B5" w:rsidRPr="008E1AB1">
        <w:rPr>
          <w:rFonts w:ascii="Century Gothic" w:eastAsia="HG丸ｺﾞｼｯｸM-PRO" w:hAnsi="Century Gothic" w:hint="eastAsia"/>
          <w:sz w:val="19"/>
          <w:szCs w:val="19"/>
        </w:rPr>
        <w:t>相談してください。</w:t>
      </w:r>
    </w:p>
    <w:p w:rsidR="006B347E" w:rsidRPr="008E1AB1" w:rsidRDefault="00C61707" w:rsidP="00EF0601">
      <w:pPr>
        <w:rPr>
          <w:rFonts w:ascii="Century Gothic" w:eastAsia="HG丸ｺﾞｼｯｸM-PRO" w:hAnsi="Century Gothic"/>
          <w:sz w:val="19"/>
          <w:szCs w:val="19"/>
        </w:rPr>
      </w:pPr>
      <w:r w:rsidRPr="008E1AB1">
        <w:rPr>
          <w:rFonts w:ascii="Century Gothic" w:eastAsia="HG丸ｺﾞｼｯｸM-PRO" w:hAnsi="Century Gothic"/>
          <w:sz w:val="19"/>
          <w:szCs w:val="19"/>
        </w:rPr>
        <w:t>-“</w:t>
      </w:r>
      <w:r w:rsidR="006B347E" w:rsidRPr="008E1AB1">
        <w:rPr>
          <w:rFonts w:ascii="Century Gothic" w:eastAsia="HG丸ｺﾞｼｯｸM-PRO" w:hAnsi="Century Gothic"/>
          <w:sz w:val="19"/>
          <w:szCs w:val="19"/>
        </w:rPr>
        <w:t xml:space="preserve">Thesis Writing” courses are </w:t>
      </w:r>
      <w:r w:rsidRPr="008E1AB1">
        <w:rPr>
          <w:rFonts w:ascii="Century Gothic" w:eastAsia="HG丸ｺﾞｼｯｸM-PRO" w:hAnsi="Century Gothic"/>
          <w:sz w:val="19"/>
          <w:szCs w:val="19"/>
        </w:rPr>
        <w:t>NOT</w:t>
      </w:r>
      <w:r w:rsidR="006B347E" w:rsidRPr="008E1AB1">
        <w:rPr>
          <w:rFonts w:ascii="Century Gothic" w:eastAsia="HG丸ｺﾞｼｯｸM-PRO" w:hAnsi="Century Gothic"/>
          <w:sz w:val="19"/>
          <w:szCs w:val="19"/>
        </w:rPr>
        <w:t xml:space="preserve"> registrable.</w:t>
      </w:r>
    </w:p>
    <w:p w:rsidR="00FC3E41" w:rsidRPr="008E1AB1" w:rsidRDefault="006B347E" w:rsidP="00FC3E41">
      <w:pPr>
        <w:ind w:left="190" w:hangingChars="100" w:hanging="190"/>
        <w:jc w:val="left"/>
        <w:rPr>
          <w:rFonts w:ascii="Century Gothic" w:eastAsia="HG丸ｺﾞｼｯｸM-PRO" w:hAnsi="Century Gothic"/>
          <w:sz w:val="19"/>
          <w:szCs w:val="19"/>
        </w:rPr>
      </w:pPr>
      <w:r w:rsidRPr="008E1AB1">
        <w:rPr>
          <w:rFonts w:ascii="Century Gothic" w:eastAsia="HG丸ｺﾞｼｯｸM-PRO" w:hAnsi="Century Gothic"/>
          <w:sz w:val="19"/>
          <w:szCs w:val="19"/>
        </w:rPr>
        <w:t>-</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Physical Education A</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 xml:space="preserve">, </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Introduction to Informatics I</w:t>
      </w:r>
      <w:r w:rsidR="00C61707" w:rsidRPr="008E1AB1">
        <w:rPr>
          <w:rFonts w:ascii="Century Gothic" w:eastAsia="HG丸ｺﾞｼｯｸM-PRO" w:hAnsi="Century Gothic"/>
          <w:sz w:val="19"/>
          <w:szCs w:val="19"/>
        </w:rPr>
        <w:t>”</w:t>
      </w:r>
      <w:r w:rsidR="00FC3E41" w:rsidRPr="008E1AB1">
        <w:rPr>
          <w:rFonts w:ascii="Century Gothic" w:eastAsia="HG丸ｺﾞｼｯｸM-PRO" w:hAnsi="Century Gothic"/>
          <w:sz w:val="19"/>
          <w:szCs w:val="19"/>
        </w:rPr>
        <w:t xml:space="preserve"> are NOT</w:t>
      </w:r>
      <w:r w:rsidRPr="008E1AB1">
        <w:rPr>
          <w:rFonts w:ascii="Century Gothic" w:eastAsia="HG丸ｺﾞｼｯｸM-PRO" w:hAnsi="Century Gothic"/>
          <w:sz w:val="19"/>
          <w:szCs w:val="19"/>
        </w:rPr>
        <w:t xml:space="preserve"> registerable</w:t>
      </w:r>
      <w:r w:rsidR="00A06977" w:rsidRPr="008E1AB1">
        <w:rPr>
          <w:rFonts w:ascii="Century Gothic" w:eastAsia="HG丸ｺﾞｼｯｸM-PRO" w:hAnsi="Century Gothic"/>
          <w:sz w:val="19"/>
          <w:szCs w:val="19"/>
        </w:rPr>
        <w:t>.</w:t>
      </w:r>
    </w:p>
    <w:p w:rsidR="00A06977" w:rsidRPr="008E1AB1" w:rsidRDefault="00A06977" w:rsidP="00FC3E41">
      <w:pPr>
        <w:ind w:left="190" w:hangingChars="100" w:hanging="190"/>
        <w:jc w:val="left"/>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 </w:t>
      </w:r>
      <w:r w:rsidR="00FC3E41" w:rsidRPr="008E1AB1">
        <w:rPr>
          <w:rFonts w:ascii="Century Gothic" w:eastAsia="HG丸ｺﾞｼｯｸM-PRO" w:hAnsi="Century Gothic"/>
          <w:sz w:val="19"/>
          <w:szCs w:val="19"/>
        </w:rPr>
        <w:t xml:space="preserve"> </w:t>
      </w:r>
      <w:r w:rsidRPr="008E1AB1">
        <w:rPr>
          <w:rFonts w:ascii="Century Gothic" w:eastAsia="HG丸ｺﾞｼｯｸM-PRO" w:hAnsi="Century Gothic"/>
          <w:sz w:val="19"/>
          <w:szCs w:val="19"/>
        </w:rPr>
        <w:t>(</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Physical Education B</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w:t>
      </w:r>
      <w:r w:rsidR="00BD35E7" w:rsidRPr="008E1AB1">
        <w:rPr>
          <w:rFonts w:ascii="Century Gothic" w:eastAsia="HG丸ｺﾞｼｯｸM-PRO" w:hAnsi="Century Gothic"/>
          <w:sz w:val="19"/>
          <w:szCs w:val="19"/>
        </w:rPr>
        <w:t xml:space="preserve"> </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Introduction to Informatics II</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 xml:space="preserve">, and </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Statistics</w:t>
      </w:r>
      <w:r w:rsidR="00C61707" w:rsidRPr="008E1AB1">
        <w:rPr>
          <w:rFonts w:ascii="Century Gothic" w:eastAsia="HG丸ｺﾞｼｯｸM-PRO" w:hAnsi="Century Gothic"/>
          <w:sz w:val="19"/>
          <w:szCs w:val="19"/>
        </w:rPr>
        <w:t>”</w:t>
      </w:r>
      <w:r w:rsidRPr="008E1AB1">
        <w:rPr>
          <w:rFonts w:ascii="Century Gothic" w:eastAsia="HG丸ｺﾞｼｯｸM-PRO" w:hAnsi="Century Gothic"/>
          <w:sz w:val="19"/>
          <w:szCs w:val="19"/>
        </w:rPr>
        <w:t xml:space="preserve"> are registrable)</w:t>
      </w:r>
    </w:p>
    <w:p w:rsidR="005947CA" w:rsidRPr="008E1AB1" w:rsidRDefault="00C61707" w:rsidP="00FC3E41">
      <w:pPr>
        <w:rPr>
          <w:rFonts w:ascii="Century Gothic" w:eastAsia="HG丸ｺﾞｼｯｸM-PRO" w:hAnsi="Century Gothic"/>
          <w:sz w:val="19"/>
          <w:szCs w:val="19"/>
        </w:rPr>
      </w:pPr>
      <w:r w:rsidRPr="008E1AB1">
        <w:rPr>
          <w:rFonts w:ascii="Century Gothic" w:eastAsia="HG丸ｺﾞｼｯｸM-PRO" w:hAnsi="Century Gothic"/>
          <w:sz w:val="19"/>
          <w:szCs w:val="19"/>
        </w:rPr>
        <w:t>-“Experiment</w:t>
      </w:r>
      <w:r w:rsidR="00B9175E" w:rsidRPr="008E1AB1">
        <w:rPr>
          <w:rFonts w:ascii="Century Gothic" w:eastAsia="HG丸ｺﾞｼｯｸM-PRO" w:hAnsi="Century Gothic"/>
          <w:sz w:val="19"/>
          <w:szCs w:val="19"/>
        </w:rPr>
        <w:t>s</w:t>
      </w:r>
      <w:r w:rsidRPr="008E1AB1">
        <w:rPr>
          <w:rFonts w:ascii="Century Gothic" w:eastAsia="HG丸ｺﾞｼｯｸM-PRO" w:hAnsi="Century Gothic"/>
          <w:sz w:val="19"/>
          <w:szCs w:val="19"/>
        </w:rPr>
        <w:t>” of “</w:t>
      </w:r>
      <w:r w:rsidR="005947CA" w:rsidRPr="008E1AB1">
        <w:rPr>
          <w:rFonts w:ascii="Century Gothic" w:eastAsia="HG丸ｺﾞｼｯｸM-PRO" w:hAnsi="Century Gothic"/>
          <w:sz w:val="19"/>
          <w:szCs w:val="19"/>
        </w:rPr>
        <w:t>Fundamental Courses</w:t>
      </w:r>
      <w:r w:rsidRPr="008E1AB1">
        <w:rPr>
          <w:rFonts w:ascii="Century Gothic" w:eastAsia="HG丸ｺﾞｼｯｸM-PRO" w:hAnsi="Century Gothic"/>
          <w:sz w:val="19"/>
          <w:szCs w:val="19"/>
        </w:rPr>
        <w:t>” are NOT registrable.</w:t>
      </w:r>
    </w:p>
    <w:p w:rsidR="006B347E" w:rsidRPr="008E1AB1" w:rsidRDefault="00C61707" w:rsidP="00EF0601">
      <w:pPr>
        <w:rPr>
          <w:rFonts w:ascii="Century Gothic" w:eastAsia="HG丸ｺﾞｼｯｸM-PRO" w:hAnsi="Century Gothic"/>
          <w:sz w:val="19"/>
          <w:szCs w:val="19"/>
        </w:rPr>
      </w:pPr>
      <w:r w:rsidRPr="008E1AB1">
        <w:rPr>
          <w:rFonts w:ascii="Century Gothic" w:eastAsia="HG丸ｺﾞｼｯｸM-PRO" w:hAnsi="Century Gothic"/>
          <w:sz w:val="19"/>
          <w:szCs w:val="19"/>
        </w:rPr>
        <w:t>-</w:t>
      </w:r>
      <w:r w:rsidR="006B347E" w:rsidRPr="00DF6A1C">
        <w:rPr>
          <w:rFonts w:ascii="Century Gothic" w:eastAsia="HG丸ｺﾞｼｯｸM-PRO" w:hAnsi="Century Gothic" w:hint="eastAsia"/>
          <w:color w:val="FF0000"/>
          <w:sz w:val="19"/>
          <w:szCs w:val="19"/>
        </w:rPr>
        <w:t xml:space="preserve">SAS students can </w:t>
      </w:r>
      <w:r w:rsidR="006B347E" w:rsidRPr="00CC4B33">
        <w:rPr>
          <w:rFonts w:ascii="Century Gothic" w:eastAsia="HG丸ｺﾞｼｯｸM-PRO" w:hAnsi="Century Gothic"/>
          <w:color w:val="FF0000"/>
          <w:sz w:val="19"/>
          <w:szCs w:val="19"/>
        </w:rPr>
        <w:t>re</w:t>
      </w:r>
      <w:r w:rsidR="006B347E" w:rsidRPr="008E1AB1">
        <w:rPr>
          <w:rFonts w:ascii="Century Gothic" w:eastAsia="HG丸ｺﾞｼｯｸM-PRO" w:hAnsi="Century Gothic"/>
          <w:color w:val="FF0000"/>
          <w:sz w:val="19"/>
          <w:szCs w:val="19"/>
        </w:rPr>
        <w:t xml:space="preserve">gister </w:t>
      </w:r>
      <w:r w:rsidR="006B347E" w:rsidRPr="00DF6A1C">
        <w:rPr>
          <w:rFonts w:ascii="Century Gothic" w:eastAsia="HG丸ｺﾞｼｯｸM-PRO" w:hAnsi="Century Gothic"/>
          <w:b/>
          <w:color w:val="FF0000"/>
          <w:sz w:val="19"/>
          <w:szCs w:val="19"/>
        </w:rPr>
        <w:t xml:space="preserve">only </w:t>
      </w:r>
      <w:r w:rsidR="00A06977" w:rsidRPr="00DF6A1C">
        <w:rPr>
          <w:rFonts w:ascii="Century Gothic" w:eastAsia="HG丸ｺﾞｼｯｸM-PRO" w:hAnsi="Century Gothic"/>
          <w:b/>
          <w:color w:val="FF0000"/>
          <w:sz w:val="19"/>
          <w:szCs w:val="19"/>
        </w:rPr>
        <w:t>one n</w:t>
      </w:r>
      <w:r w:rsidR="006B347E" w:rsidRPr="00DF6A1C">
        <w:rPr>
          <w:rFonts w:ascii="Century Gothic" w:eastAsia="HG丸ｺﾞｼｯｸM-PRO" w:hAnsi="Century Gothic"/>
          <w:b/>
          <w:color w:val="FF0000"/>
          <w:sz w:val="19"/>
          <w:szCs w:val="19"/>
        </w:rPr>
        <w:t xml:space="preserve">on-engineering course </w:t>
      </w:r>
      <w:r w:rsidR="00A06977" w:rsidRPr="00DF6A1C">
        <w:rPr>
          <w:rFonts w:ascii="Century Gothic" w:eastAsia="HG丸ｺﾞｼｯｸM-PRO" w:hAnsi="Century Gothic"/>
          <w:b/>
          <w:color w:val="FF0000"/>
          <w:sz w:val="19"/>
          <w:szCs w:val="19"/>
        </w:rPr>
        <w:t>per semester</w:t>
      </w:r>
      <w:r w:rsidR="00A06977" w:rsidRPr="008E1AB1">
        <w:rPr>
          <w:rFonts w:ascii="Century Gothic" w:eastAsia="HG丸ｺﾞｼｯｸM-PRO" w:hAnsi="Century Gothic"/>
          <w:sz w:val="19"/>
          <w:szCs w:val="19"/>
        </w:rPr>
        <w:t>.</w:t>
      </w:r>
    </w:p>
    <w:p w:rsidR="00BD35E7" w:rsidRPr="008E1AB1" w:rsidRDefault="00BD35E7">
      <w:pPr>
        <w:ind w:left="190" w:hangingChars="100" w:hanging="190"/>
        <w:rPr>
          <w:rFonts w:ascii="Century Gothic" w:eastAsia="HG丸ｺﾞｼｯｸM-PRO" w:hAnsi="Century Gothic"/>
          <w:sz w:val="19"/>
          <w:szCs w:val="19"/>
        </w:rPr>
      </w:pPr>
      <w:r w:rsidRPr="008E1AB1">
        <w:rPr>
          <w:rFonts w:ascii="Century Gothic" w:eastAsia="HG丸ｺﾞｼｯｸM-PRO" w:hAnsi="Century Gothic"/>
          <w:sz w:val="19"/>
          <w:szCs w:val="19"/>
        </w:rPr>
        <w:t xml:space="preserve">-Japanese language courses offered as “General Education Courses” are </w:t>
      </w:r>
      <w:r w:rsidR="00C61707" w:rsidRPr="008E1AB1">
        <w:rPr>
          <w:rFonts w:ascii="Century Gothic" w:eastAsia="HG丸ｺﾞｼｯｸM-PRO" w:hAnsi="Century Gothic"/>
          <w:sz w:val="19"/>
          <w:szCs w:val="19"/>
        </w:rPr>
        <w:t>NOT</w:t>
      </w:r>
      <w:r w:rsidRPr="008E1AB1">
        <w:rPr>
          <w:rFonts w:ascii="Century Gothic" w:eastAsia="HG丸ｺﾞｼｯｸM-PRO" w:hAnsi="Century Gothic"/>
          <w:sz w:val="19"/>
          <w:szCs w:val="19"/>
        </w:rPr>
        <w:t xml:space="preserve"> registrable.</w:t>
      </w:r>
      <w:r w:rsidR="00C61707" w:rsidRPr="008E1AB1">
        <w:rPr>
          <w:rFonts w:ascii="Century Gothic" w:eastAsia="HG丸ｺﾞｼｯｸM-PRO" w:hAnsi="Century Gothic"/>
          <w:sz w:val="19"/>
          <w:szCs w:val="19"/>
        </w:rPr>
        <w:t xml:space="preserve"> </w:t>
      </w:r>
      <w:r w:rsidRPr="008E1AB1">
        <w:rPr>
          <w:rFonts w:ascii="Century Gothic" w:eastAsia="HG丸ｺﾞｼｯｸM-PRO" w:hAnsi="Century Gothic"/>
          <w:sz w:val="19"/>
          <w:szCs w:val="19"/>
        </w:rPr>
        <w:t xml:space="preserve">SAS students </w:t>
      </w:r>
      <w:r w:rsidR="00C61707" w:rsidRPr="008E1AB1">
        <w:rPr>
          <w:rFonts w:ascii="Century Gothic" w:eastAsia="HG丸ｺﾞｼｯｸM-PRO" w:hAnsi="Century Gothic"/>
          <w:sz w:val="19"/>
          <w:szCs w:val="19"/>
        </w:rPr>
        <w:t>are</w:t>
      </w:r>
      <w:r w:rsidRPr="008E1AB1">
        <w:rPr>
          <w:rFonts w:ascii="Century Gothic" w:eastAsia="HG丸ｺﾞｼｯｸM-PRO" w:hAnsi="Century Gothic"/>
          <w:sz w:val="19"/>
          <w:szCs w:val="19"/>
        </w:rPr>
        <w:t xml:space="preserve"> </w:t>
      </w:r>
      <w:r w:rsidR="00B9175E" w:rsidRPr="008E1AB1">
        <w:rPr>
          <w:rFonts w:ascii="Century Gothic" w:eastAsia="HG丸ｺﾞｼｯｸM-PRO" w:hAnsi="Century Gothic"/>
          <w:sz w:val="19"/>
          <w:szCs w:val="19"/>
        </w:rPr>
        <w:t xml:space="preserve">eligible for the Japanese language courses </w:t>
      </w:r>
      <w:r w:rsidRPr="008E1AB1">
        <w:rPr>
          <w:rFonts w:ascii="Century Gothic" w:eastAsia="HG丸ｺﾞｼｯｸM-PRO" w:hAnsi="Century Gothic"/>
          <w:sz w:val="19"/>
          <w:szCs w:val="19"/>
        </w:rPr>
        <w:t>offered at the Center for International Education and Research. (Information will be provided later for accepted students.)</w:t>
      </w:r>
    </w:p>
    <w:p w:rsidR="00A06977" w:rsidRDefault="00A06977" w:rsidP="005A2CD7">
      <w:pPr>
        <w:ind w:left="190" w:hangingChars="100" w:hanging="190"/>
        <w:rPr>
          <w:ins w:id="53" w:author="作成者"/>
          <w:rFonts w:ascii="Century Gothic" w:eastAsia="HG丸ｺﾞｼｯｸM-PRO" w:hAnsi="Century Gothic"/>
          <w:sz w:val="19"/>
          <w:szCs w:val="19"/>
        </w:rPr>
      </w:pPr>
      <w:r w:rsidRPr="008E1AB1">
        <w:rPr>
          <w:rFonts w:ascii="Century Gothic" w:eastAsia="HG丸ｺﾞｼｯｸM-PRO" w:hAnsi="Century Gothic"/>
          <w:sz w:val="19"/>
          <w:szCs w:val="19"/>
        </w:rPr>
        <w:t xml:space="preserve">-If you wish to register the </w:t>
      </w:r>
      <w:ins w:id="54" w:author="作成者">
        <w:r w:rsidR="008F04F7">
          <w:rPr>
            <w:rFonts w:ascii="Century Gothic" w:eastAsia="HG丸ｺﾞｼｯｸM-PRO" w:hAnsi="Century Gothic"/>
            <w:sz w:val="19"/>
            <w:szCs w:val="19"/>
          </w:rPr>
          <w:t>non-engineering</w:t>
        </w:r>
      </w:ins>
      <w:del w:id="55" w:author="作成者">
        <w:r w:rsidRPr="008E1AB1" w:rsidDel="008F04F7">
          <w:rPr>
            <w:rFonts w:ascii="Century Gothic" w:eastAsia="HG丸ｺﾞｼｯｸM-PRO" w:hAnsi="Century Gothic" w:hint="eastAsia"/>
            <w:sz w:val="19"/>
            <w:szCs w:val="19"/>
          </w:rPr>
          <w:delText>above-mentioned</w:delText>
        </w:r>
      </w:del>
      <w:r w:rsidRPr="008E1AB1">
        <w:rPr>
          <w:rFonts w:ascii="Century Gothic" w:eastAsia="HG丸ｺﾞｼｯｸM-PRO" w:hAnsi="Century Gothic"/>
          <w:sz w:val="19"/>
          <w:szCs w:val="19"/>
        </w:rPr>
        <w:t xml:space="preserve"> courses that are </w:t>
      </w:r>
      <w:r w:rsidR="00C61707" w:rsidRPr="008E1AB1">
        <w:rPr>
          <w:rFonts w:ascii="Century Gothic" w:eastAsia="HG丸ｺﾞｼｯｸM-PRO" w:hAnsi="Century Gothic"/>
          <w:sz w:val="19"/>
          <w:szCs w:val="19"/>
        </w:rPr>
        <w:t>NOT</w:t>
      </w:r>
      <w:r w:rsidRPr="008E1AB1">
        <w:rPr>
          <w:rFonts w:ascii="Century Gothic" w:eastAsia="HG丸ｺﾞｼｯｸM-PRO" w:hAnsi="Century Gothic"/>
          <w:sz w:val="19"/>
          <w:szCs w:val="19"/>
        </w:rPr>
        <w:t xml:space="preserve"> registrable, please</w:t>
      </w:r>
      <w:r w:rsidR="0064460B" w:rsidRPr="008E1AB1">
        <w:rPr>
          <w:rFonts w:ascii="Century Gothic" w:eastAsia="HG丸ｺﾞｼｯｸM-PRO" w:hAnsi="Century Gothic"/>
          <w:sz w:val="19"/>
          <w:szCs w:val="19"/>
        </w:rPr>
        <w:t xml:space="preserve"> consult with</w:t>
      </w:r>
      <w:r w:rsidRPr="008E1AB1">
        <w:rPr>
          <w:rFonts w:ascii="Century Gothic" w:eastAsia="HG丸ｺﾞｼｯｸM-PRO" w:hAnsi="Century Gothic"/>
          <w:sz w:val="19"/>
          <w:szCs w:val="19"/>
        </w:rPr>
        <w:t xml:space="preserve"> the Academic Affairs Division at the time of registration.</w:t>
      </w:r>
    </w:p>
    <w:p w:rsidR="00FD20E6" w:rsidRDefault="00FD20E6" w:rsidP="00FD20E6">
      <w:pPr>
        <w:rPr>
          <w:ins w:id="56" w:author="作成者"/>
          <w:rFonts w:ascii="Century Gothic" w:eastAsia="HG丸ｺﾞｼｯｸM-PRO" w:hAnsi="Century Gothic"/>
          <w:sz w:val="19"/>
          <w:szCs w:val="19"/>
        </w:rPr>
      </w:pPr>
    </w:p>
    <w:p w:rsidR="00FD20E6" w:rsidRDefault="00FD20E6" w:rsidP="00FD20E6">
      <w:pPr>
        <w:rPr>
          <w:ins w:id="57" w:author="作成者"/>
          <w:rFonts w:ascii="Century Gothic" w:eastAsia="HG丸ｺﾞｼｯｸM-PRO" w:hAnsi="Century Gothic"/>
          <w:sz w:val="19"/>
          <w:szCs w:val="19"/>
        </w:rPr>
      </w:pPr>
      <w:ins w:id="58" w:author="作成者">
        <w:r>
          <w:rPr>
            <w:rFonts w:ascii="Century Gothic" w:eastAsia="HG丸ｺﾞｼｯｸM-PRO" w:hAnsi="Century Gothic" w:hint="eastAsia"/>
            <w:sz w:val="19"/>
            <w:szCs w:val="19"/>
          </w:rPr>
          <w:t>実行教育課程表</w:t>
        </w:r>
        <w:bookmarkStart w:id="59" w:name="_GoBack"/>
        <w:bookmarkEnd w:id="59"/>
        <w:r>
          <w:rPr>
            <w:rFonts w:ascii="Century Gothic" w:eastAsia="HG丸ｺﾞｼｯｸM-PRO" w:hAnsi="Century Gothic" w:hint="eastAsia"/>
            <w:sz w:val="19"/>
            <w:szCs w:val="19"/>
          </w:rPr>
          <w:t>を以下のリンクの掲載予定なので、参考にしてください</w:t>
        </w:r>
      </w:ins>
    </w:p>
    <w:p w:rsidR="00FD20E6" w:rsidRDefault="00FD20E6" w:rsidP="00FD20E6">
      <w:pPr>
        <w:rPr>
          <w:ins w:id="60" w:author="作成者"/>
          <w:rFonts w:ascii="Century Gothic" w:eastAsia="HG丸ｺﾞｼｯｸM-PRO" w:hAnsi="Century Gothic"/>
          <w:sz w:val="19"/>
          <w:szCs w:val="19"/>
        </w:rPr>
      </w:pPr>
      <w:ins w:id="61" w:author="作成者">
        <w:r>
          <w:rPr>
            <w:rFonts w:ascii="Century Gothic" w:eastAsia="HG丸ｺﾞｼｯｸM-PRO" w:hAnsi="Century Gothic"/>
            <w:sz w:val="19"/>
            <w:szCs w:val="19"/>
          </w:rPr>
          <w:t xml:space="preserve">Available course list will be linked on the website. </w:t>
        </w:r>
      </w:ins>
    </w:p>
    <w:p w:rsidR="00FD20E6" w:rsidRPr="008E1AB1" w:rsidRDefault="00FD20E6" w:rsidP="00FD20E6">
      <w:pPr>
        <w:rPr>
          <w:rFonts w:ascii="Century Gothic" w:eastAsia="HG丸ｺﾞｼｯｸM-PRO" w:hAnsi="Century Gothic" w:hint="eastAsia"/>
          <w:sz w:val="19"/>
          <w:szCs w:val="19"/>
        </w:rPr>
        <w:pPrChange w:id="62" w:author="作成者">
          <w:pPr>
            <w:ind w:left="190" w:hangingChars="100" w:hanging="190"/>
          </w:pPr>
        </w:pPrChange>
      </w:pPr>
      <w:ins w:id="63" w:author="作成者">
        <w:r w:rsidRPr="00FD20E6">
          <w:rPr>
            <w:rFonts w:ascii="Century Gothic" w:eastAsia="HG丸ｺﾞｼｯｸM-PRO" w:hAnsi="Century Gothic" w:hint="eastAsia"/>
            <w:sz w:val="19"/>
            <w:szCs w:val="19"/>
          </w:rPr>
          <w:t>https://labs.eng.hokudai.ac.jp/office/iao/</w:t>
        </w:r>
        <w:r w:rsidRPr="00FD20E6">
          <w:rPr>
            <w:rFonts w:ascii="Century Gothic" w:eastAsia="HG丸ｺﾞｼｯｸM-PRO" w:hAnsi="Century Gothic" w:hint="eastAsia"/>
            <w:sz w:val="19"/>
            <w:szCs w:val="19"/>
          </w:rPr>
          <w:t>海外の協定校からの交換留学について</w:t>
        </w:r>
        <w:r w:rsidRPr="00FD20E6">
          <w:rPr>
            <w:rFonts w:ascii="Century Gothic" w:eastAsia="HG丸ｺﾞｼｯｸM-PRO" w:hAnsi="Century Gothic" w:hint="eastAsia"/>
            <w:sz w:val="19"/>
            <w:szCs w:val="19"/>
          </w:rPr>
          <w:t>-inbound-exchange-program/</w:t>
        </w:r>
      </w:ins>
    </w:p>
    <w:p w:rsidR="00B9175E" w:rsidRPr="008E1AB1" w:rsidDel="00EE6C86" w:rsidRDefault="00B9175E" w:rsidP="00B9175E">
      <w:pPr>
        <w:snapToGrid w:val="0"/>
        <w:rPr>
          <w:del w:id="64" w:author="作成者"/>
          <w:rFonts w:ascii="Century Gothic" w:eastAsia="HG丸ｺﾞｼｯｸM-PRO" w:hAnsi="Century Gothic"/>
          <w:sz w:val="19"/>
          <w:szCs w:val="19"/>
        </w:rPr>
      </w:pPr>
    </w:p>
    <w:p w:rsidR="00D73F24" w:rsidRPr="008E1AB1" w:rsidDel="00EE6C86" w:rsidRDefault="00E816F7" w:rsidP="00EF0601">
      <w:pPr>
        <w:rPr>
          <w:del w:id="65" w:author="作成者"/>
          <w:rFonts w:ascii="Century Gothic" w:eastAsia="HG丸ｺﾞｼｯｸM-PRO" w:hAnsi="Century Gothic"/>
          <w:b/>
          <w:sz w:val="19"/>
          <w:szCs w:val="19"/>
        </w:rPr>
      </w:pPr>
      <w:del w:id="66" w:author="作成者">
        <w:r w:rsidRPr="008E1AB1" w:rsidDel="00EE6C86">
          <w:rPr>
            <w:rFonts w:ascii="Century Gothic" w:eastAsia="HG丸ｺﾞｼｯｸM-PRO" w:hAnsi="Century Gothic" w:hint="eastAsia"/>
            <w:b/>
            <w:sz w:val="19"/>
            <w:szCs w:val="19"/>
          </w:rPr>
          <w:delText>旧カリキュラムの科目</w:delText>
        </w:r>
        <w:r w:rsidRPr="008E1AB1" w:rsidDel="00EE6C86">
          <w:rPr>
            <w:rFonts w:ascii="Century Gothic" w:eastAsia="HG丸ｺﾞｼｯｸM-PRO" w:hAnsi="Century Gothic"/>
            <w:b/>
            <w:sz w:val="19"/>
            <w:szCs w:val="19"/>
          </w:rPr>
          <w:delText xml:space="preserve"> Old Curriculum Courses  </w:delText>
        </w:r>
      </w:del>
    </w:p>
    <w:p w:rsidR="00201AAD" w:rsidRPr="008E1AB1" w:rsidDel="00EE6C86" w:rsidRDefault="00201AAD" w:rsidP="005A2CD7">
      <w:pPr>
        <w:ind w:left="190" w:hangingChars="100" w:hanging="190"/>
        <w:rPr>
          <w:del w:id="67" w:author="作成者"/>
          <w:rFonts w:ascii="Century Gothic" w:eastAsia="HG丸ｺﾞｼｯｸM-PRO" w:hAnsi="Century Gothic"/>
          <w:sz w:val="19"/>
          <w:szCs w:val="19"/>
        </w:rPr>
      </w:pPr>
      <w:del w:id="68" w:author="作成者">
        <w:r w:rsidRPr="008E1AB1" w:rsidDel="00EE6C86">
          <w:rPr>
            <w:rFonts w:ascii="Century Gothic" w:eastAsia="HG丸ｺﾞｼｯｸM-PRO" w:hAnsi="Century Gothic" w:hint="eastAsia"/>
            <w:sz w:val="19"/>
            <w:szCs w:val="19"/>
          </w:rPr>
          <w:delText>・</w:delText>
        </w:r>
        <w:r w:rsidR="00E816F7" w:rsidRPr="008E1AB1" w:rsidDel="00EE6C86">
          <w:rPr>
            <w:rFonts w:ascii="Century Gothic" w:eastAsia="HG丸ｺﾞｼｯｸM-PRO" w:hAnsi="Century Gothic" w:hint="eastAsia"/>
            <w:sz w:val="19"/>
            <w:szCs w:val="19"/>
          </w:rPr>
          <w:delText>シラバス検索では</w:delText>
        </w:r>
      </w:del>
      <w:ins w:id="69" w:author="作成者">
        <w:del w:id="70" w:author="作成者">
          <w:r w:rsidR="007A0997" w:rsidDel="00EE6C86">
            <w:rPr>
              <w:rFonts w:ascii="Century Gothic" w:eastAsia="HG丸ｺﾞｼｯｸM-PRO" w:hAnsi="Century Gothic" w:hint="eastAsia"/>
              <w:sz w:val="19"/>
              <w:szCs w:val="19"/>
            </w:rPr>
            <w:delText>情報エレクトロニクス学科の</w:delText>
          </w:r>
        </w:del>
      </w:ins>
      <w:del w:id="71" w:author="作成者">
        <w:r w:rsidRPr="008E1AB1" w:rsidDel="00EE6C86">
          <w:rPr>
            <w:rFonts w:ascii="Century Gothic" w:eastAsia="HG丸ｺﾞｼｯｸM-PRO" w:hAnsi="Century Gothic" w:hint="eastAsia"/>
            <w:sz w:val="19"/>
            <w:szCs w:val="19"/>
          </w:rPr>
          <w:delText>旧カリキュラムの科目も結果に表示されますが、特別聴講学生</w:delText>
        </w:r>
        <w:r w:rsidR="00F62A47" w:rsidRPr="008E1AB1" w:rsidDel="00EE6C86">
          <w:rPr>
            <w:rFonts w:ascii="Century Gothic" w:eastAsia="HG丸ｺﾞｼｯｸM-PRO" w:hAnsi="Century Gothic" w:hint="eastAsia"/>
            <w:sz w:val="19"/>
            <w:szCs w:val="19"/>
          </w:rPr>
          <w:delText>は履修できません。</w:delText>
        </w:r>
      </w:del>
    </w:p>
    <w:p w:rsidR="003E4A49" w:rsidRPr="008E1AB1" w:rsidDel="00EE6C86" w:rsidRDefault="003E4A49" w:rsidP="005A2CD7">
      <w:pPr>
        <w:ind w:left="190" w:hangingChars="100" w:hanging="190"/>
        <w:rPr>
          <w:del w:id="72" w:author="作成者"/>
          <w:rFonts w:ascii="Century Gothic" w:eastAsia="HG丸ｺﾞｼｯｸM-PRO" w:hAnsi="Century Gothic"/>
          <w:sz w:val="19"/>
          <w:szCs w:val="19"/>
        </w:rPr>
      </w:pPr>
      <w:del w:id="73" w:author="作成者">
        <w:r w:rsidRPr="008E1AB1" w:rsidDel="00EE6C86">
          <w:rPr>
            <w:rFonts w:ascii="Century Gothic" w:eastAsia="HG丸ｺﾞｼｯｸM-PRO" w:hAnsi="Century Gothic" w:hint="eastAsia"/>
            <w:sz w:val="19"/>
            <w:szCs w:val="19"/>
          </w:rPr>
          <w:delText>・特別聴講学生が履修できる科目は</w:delText>
        </w:r>
        <w:r w:rsidR="00DF48B8" w:rsidRPr="008E1AB1" w:rsidDel="00EE6C86">
          <w:rPr>
            <w:rFonts w:ascii="Century Gothic" w:eastAsia="HG丸ｺﾞｼｯｸM-PRO" w:hAnsi="Century Gothic" w:hint="eastAsia"/>
            <w:sz w:val="19"/>
            <w:szCs w:val="19"/>
          </w:rPr>
          <w:delText>、</w:delText>
        </w:r>
        <w:r w:rsidR="001613CF" w:rsidRPr="008E1AB1" w:rsidDel="00EE6C86">
          <w:rPr>
            <w:rFonts w:ascii="Century Gothic" w:eastAsia="HG丸ｺﾞｼｯｸM-PRO" w:hAnsi="Century Gothic" w:hint="eastAsia"/>
            <w:sz w:val="19"/>
            <w:szCs w:val="19"/>
          </w:rPr>
          <w:delText>工学部学生便覧</w:delText>
        </w:r>
        <w:r w:rsidR="00DF48B8" w:rsidRPr="008E1AB1" w:rsidDel="00EE6C86">
          <w:rPr>
            <w:rFonts w:ascii="Century Gothic" w:eastAsia="HG丸ｺﾞｼｯｸM-PRO" w:hAnsi="Century Gothic" w:hint="eastAsia"/>
            <w:sz w:val="19"/>
            <w:szCs w:val="19"/>
          </w:rPr>
          <w:delText>の課程表に記載されている科目です。表</w:delText>
        </w:r>
        <w:r w:rsidR="00E816F7" w:rsidRPr="008E1AB1" w:rsidDel="00EE6C86">
          <w:rPr>
            <w:rFonts w:ascii="Century Gothic" w:eastAsia="HG丸ｺﾞｼｯｸM-PRO" w:hAnsi="Century Gothic" w:hint="eastAsia"/>
            <w:sz w:val="19"/>
            <w:szCs w:val="19"/>
          </w:rPr>
          <w:delText>から</w:delText>
        </w:r>
        <w:r w:rsidR="00DF48B8" w:rsidRPr="008E1AB1" w:rsidDel="00EE6C86">
          <w:rPr>
            <w:rFonts w:ascii="Century Gothic" w:eastAsia="HG丸ｺﾞｼｯｸM-PRO" w:hAnsi="Century Gothic" w:hint="eastAsia"/>
            <w:sz w:val="19"/>
            <w:szCs w:val="19"/>
          </w:rPr>
          <w:delText>履修したい科目を選び、シラバス検索で詳細</w:delText>
        </w:r>
        <w:r w:rsidR="00E8298E" w:rsidRPr="008E1AB1" w:rsidDel="00EE6C86">
          <w:rPr>
            <w:rFonts w:ascii="Century Gothic" w:eastAsia="HG丸ｺﾞｼｯｸM-PRO" w:hAnsi="Century Gothic" w:hint="eastAsia"/>
            <w:sz w:val="19"/>
            <w:szCs w:val="19"/>
          </w:rPr>
          <w:delText>な時間割</w:delText>
        </w:r>
        <w:r w:rsidR="00DF48B8" w:rsidRPr="008E1AB1" w:rsidDel="00EE6C86">
          <w:rPr>
            <w:rFonts w:ascii="Century Gothic" w:eastAsia="HG丸ｺﾞｼｯｸM-PRO" w:hAnsi="Century Gothic" w:hint="eastAsia"/>
            <w:sz w:val="19"/>
            <w:szCs w:val="19"/>
          </w:rPr>
          <w:delText>を確認してください。</w:delText>
        </w:r>
      </w:del>
    </w:p>
    <w:p w:rsidR="00C74E5F" w:rsidRPr="008E1AB1" w:rsidDel="00EE6C86" w:rsidRDefault="00E816F7" w:rsidP="00EF0601">
      <w:pPr>
        <w:rPr>
          <w:del w:id="74" w:author="作成者"/>
          <w:rFonts w:ascii="Century Gothic" w:eastAsia="HG丸ｺﾞｼｯｸM-PRO" w:hAnsi="Century Gothic"/>
          <w:sz w:val="19"/>
          <w:szCs w:val="19"/>
        </w:rPr>
      </w:pPr>
      <w:del w:id="75" w:author="作成者">
        <w:r w:rsidRPr="008E1AB1" w:rsidDel="00EE6C86">
          <w:rPr>
            <w:rFonts w:ascii="Century Gothic" w:eastAsia="HG丸ｺﾞｼｯｸM-PRO" w:hAnsi="Century Gothic"/>
            <w:sz w:val="19"/>
            <w:szCs w:val="19"/>
          </w:rPr>
          <w:delText>-</w:delText>
        </w:r>
        <w:r w:rsidR="00BD35E7" w:rsidRPr="008E1AB1" w:rsidDel="00EE6C86">
          <w:rPr>
            <w:rFonts w:ascii="Century Gothic" w:eastAsia="HG丸ｺﾞｼｯｸM-PRO" w:hAnsi="Century Gothic"/>
            <w:sz w:val="19"/>
            <w:szCs w:val="19"/>
          </w:rPr>
          <w:delText>Results</w:delText>
        </w:r>
        <w:r w:rsidR="00C61707" w:rsidRPr="008E1AB1" w:rsidDel="00EE6C86">
          <w:rPr>
            <w:rFonts w:ascii="Century Gothic" w:eastAsia="HG丸ｺﾞｼｯｸM-PRO" w:hAnsi="Century Gothic"/>
            <w:sz w:val="19"/>
            <w:szCs w:val="19"/>
          </w:rPr>
          <w:delText xml:space="preserve"> of</w:delText>
        </w:r>
        <w:r w:rsidR="00BD35E7" w:rsidRPr="008E1AB1" w:rsidDel="00EE6C86">
          <w:rPr>
            <w:rFonts w:ascii="Century Gothic" w:eastAsia="HG丸ｺﾞｼｯｸM-PRO" w:hAnsi="Century Gothic"/>
            <w:sz w:val="19"/>
            <w:szCs w:val="19"/>
          </w:rPr>
          <w:delText xml:space="preserve"> </w:delText>
        </w:r>
        <w:r w:rsidRPr="008E1AB1" w:rsidDel="00EE6C86">
          <w:rPr>
            <w:rFonts w:ascii="Century Gothic" w:eastAsia="HG丸ｺﾞｼｯｸM-PRO" w:hAnsi="Century Gothic"/>
            <w:sz w:val="19"/>
            <w:szCs w:val="19"/>
          </w:rPr>
          <w:delText>Syllabus Search shows you the courses offered for the students who are enrolled in the old curriculum</w:delText>
        </w:r>
      </w:del>
      <w:ins w:id="76" w:author="作成者">
        <w:del w:id="77" w:author="作成者">
          <w:r w:rsidR="00276C4B" w:rsidDel="00EE6C86">
            <w:rPr>
              <w:rFonts w:ascii="Century Gothic" w:eastAsia="HG丸ｺﾞｼｯｸM-PRO" w:hAnsi="Century Gothic" w:hint="eastAsia"/>
              <w:sz w:val="19"/>
              <w:szCs w:val="19"/>
            </w:rPr>
            <w:delText xml:space="preserve"> </w:delText>
          </w:r>
          <w:r w:rsidR="00276C4B" w:rsidDel="00EE6C86">
            <w:rPr>
              <w:rFonts w:ascii="Century Gothic" w:eastAsia="HG丸ｺﾞｼｯｸM-PRO" w:hAnsi="Century Gothic"/>
              <w:sz w:val="19"/>
              <w:szCs w:val="19"/>
            </w:rPr>
            <w:delText>of the Department of Electronics and Information Engineering</w:delText>
          </w:r>
        </w:del>
      </w:ins>
      <w:del w:id="78" w:author="作成者">
        <w:r w:rsidRPr="008E1AB1" w:rsidDel="00EE6C86">
          <w:rPr>
            <w:rFonts w:ascii="Century Gothic" w:eastAsia="HG丸ｺﾞｼｯｸM-PRO" w:hAnsi="Century Gothic"/>
            <w:sz w:val="19"/>
            <w:szCs w:val="19"/>
          </w:rPr>
          <w:delText>, but SAS students are not eligible for taking those courses.</w:delText>
        </w:r>
      </w:del>
    </w:p>
    <w:p w:rsidR="00E816F7" w:rsidRPr="008E1AB1" w:rsidDel="00EE6C86" w:rsidRDefault="00E816F7" w:rsidP="00EF0601">
      <w:pPr>
        <w:rPr>
          <w:del w:id="79" w:author="作成者"/>
          <w:rFonts w:ascii="Century Gothic" w:eastAsia="HG丸ｺﾞｼｯｸM-PRO" w:hAnsi="Century Gothic"/>
          <w:sz w:val="19"/>
          <w:szCs w:val="19"/>
        </w:rPr>
      </w:pPr>
      <w:del w:id="80" w:author="作成者">
        <w:r w:rsidRPr="008E1AB1" w:rsidDel="00EE6C86">
          <w:rPr>
            <w:rFonts w:ascii="Century Gothic" w:eastAsia="HG丸ｺﾞｼｯｸM-PRO" w:hAnsi="Century Gothic"/>
            <w:sz w:val="19"/>
            <w:szCs w:val="19"/>
          </w:rPr>
          <w:delText>-</w:delText>
        </w:r>
        <w:r w:rsidR="001570AF" w:rsidRPr="008E1AB1" w:rsidDel="00EE6C86">
          <w:rPr>
            <w:rFonts w:ascii="Century Gothic" w:eastAsia="HG丸ｺﾞｼｯｸM-PRO" w:hAnsi="Century Gothic"/>
            <w:sz w:val="19"/>
            <w:szCs w:val="19"/>
          </w:rPr>
          <w:delText>The available courses for SAS students can be found on the course list. Please</w:delText>
        </w:r>
        <w:r w:rsidR="00E8298E" w:rsidRPr="008E1AB1" w:rsidDel="00EE6C86">
          <w:rPr>
            <w:rFonts w:ascii="Century Gothic" w:eastAsia="HG丸ｺﾞｼｯｸM-PRO" w:hAnsi="Century Gothic"/>
            <w:sz w:val="19"/>
            <w:szCs w:val="19"/>
          </w:rPr>
          <w:delText xml:space="preserve"> see the followings and </w:delText>
        </w:r>
        <w:r w:rsidR="00C61707" w:rsidRPr="008E1AB1" w:rsidDel="00EE6C86">
          <w:rPr>
            <w:rFonts w:ascii="Century Gothic" w:eastAsia="HG丸ｺﾞｼｯｸM-PRO" w:hAnsi="Century Gothic"/>
            <w:sz w:val="19"/>
            <w:szCs w:val="19"/>
          </w:rPr>
          <w:delText>find</w:delText>
        </w:r>
        <w:r w:rsidR="001570AF" w:rsidRPr="008E1AB1" w:rsidDel="00EE6C86">
          <w:rPr>
            <w:rFonts w:ascii="Century Gothic" w:eastAsia="HG丸ｺﾞｼｯｸM-PRO" w:hAnsi="Century Gothic"/>
            <w:sz w:val="19"/>
            <w:szCs w:val="19"/>
          </w:rPr>
          <w:delText xml:space="preserve"> the courses you wish to take</w:delText>
        </w:r>
        <w:r w:rsidR="00E8298E" w:rsidRPr="008E1AB1" w:rsidDel="00EE6C86">
          <w:rPr>
            <w:rFonts w:ascii="Century Gothic" w:eastAsia="HG丸ｺﾞｼｯｸM-PRO" w:hAnsi="Century Gothic"/>
            <w:sz w:val="19"/>
            <w:szCs w:val="19"/>
          </w:rPr>
          <w:delText>.</w:delText>
        </w:r>
        <w:r w:rsidR="001570AF" w:rsidRPr="008E1AB1" w:rsidDel="00EE6C86">
          <w:rPr>
            <w:rFonts w:ascii="Century Gothic" w:eastAsia="HG丸ｺﾞｼｯｸM-PRO" w:hAnsi="Century Gothic"/>
            <w:sz w:val="19"/>
            <w:szCs w:val="19"/>
          </w:rPr>
          <w:delText xml:space="preserve"> </w:delText>
        </w:r>
        <w:r w:rsidR="00E8298E" w:rsidRPr="008E1AB1" w:rsidDel="00EE6C86">
          <w:rPr>
            <w:rFonts w:ascii="Century Gothic" w:eastAsia="HG丸ｺﾞｼｯｸM-PRO" w:hAnsi="Century Gothic"/>
            <w:sz w:val="19"/>
            <w:szCs w:val="19"/>
          </w:rPr>
          <w:delText xml:space="preserve">For </w:delText>
        </w:r>
        <w:r w:rsidR="001570AF" w:rsidRPr="008E1AB1" w:rsidDel="00EE6C86">
          <w:rPr>
            <w:rFonts w:ascii="Century Gothic" w:eastAsia="HG丸ｺﾞｼｯｸM-PRO" w:hAnsi="Century Gothic"/>
            <w:sz w:val="19"/>
            <w:szCs w:val="19"/>
          </w:rPr>
          <w:delText>the detail</w:delText>
        </w:r>
        <w:r w:rsidR="00E8298E" w:rsidRPr="008E1AB1" w:rsidDel="00EE6C86">
          <w:rPr>
            <w:rFonts w:ascii="Century Gothic" w:eastAsia="HG丸ｺﾞｼｯｸM-PRO" w:hAnsi="Century Gothic"/>
            <w:sz w:val="19"/>
            <w:szCs w:val="19"/>
          </w:rPr>
          <w:delText>ed schedule</w:delText>
        </w:r>
        <w:r w:rsidR="00E8298E" w:rsidDel="00EE6C86">
          <w:rPr>
            <w:rFonts w:ascii="Century Gothic" w:eastAsia="HG丸ｺﾞｼｯｸM-PRO" w:hAnsi="Century Gothic"/>
            <w:sz w:val="19"/>
            <w:szCs w:val="19"/>
          </w:rPr>
          <w:delText xml:space="preserve"> of each course</w:delText>
        </w:r>
        <w:r w:rsidR="00E8298E" w:rsidRPr="008E1AB1" w:rsidDel="00EE6C86">
          <w:rPr>
            <w:rFonts w:ascii="Century Gothic" w:eastAsia="HG丸ｺﾞｼｯｸM-PRO" w:hAnsi="Century Gothic"/>
            <w:sz w:val="19"/>
            <w:szCs w:val="19"/>
          </w:rPr>
          <w:delText xml:space="preserve">, please </w:delText>
        </w:r>
        <w:r w:rsidR="001570AF" w:rsidRPr="008E1AB1" w:rsidDel="00EE6C86">
          <w:rPr>
            <w:rFonts w:ascii="Century Gothic" w:eastAsia="HG丸ｺﾞｼｯｸM-PRO" w:hAnsi="Century Gothic"/>
            <w:sz w:val="19"/>
            <w:szCs w:val="19"/>
          </w:rPr>
          <w:delText>us</w:delText>
        </w:r>
        <w:r w:rsidR="00E8298E" w:rsidRPr="008E1AB1" w:rsidDel="00EE6C86">
          <w:rPr>
            <w:rFonts w:ascii="Century Gothic" w:eastAsia="HG丸ｺﾞｼｯｸM-PRO" w:hAnsi="Century Gothic"/>
            <w:sz w:val="19"/>
            <w:szCs w:val="19"/>
          </w:rPr>
          <w:delText xml:space="preserve">e </w:delText>
        </w:r>
        <w:r w:rsidR="001570AF" w:rsidRPr="008E1AB1" w:rsidDel="00EE6C86">
          <w:rPr>
            <w:rFonts w:ascii="Century Gothic" w:eastAsia="HG丸ｺﾞｼｯｸM-PRO" w:hAnsi="Century Gothic"/>
            <w:sz w:val="19"/>
            <w:szCs w:val="19"/>
          </w:rPr>
          <w:delText>Syllabus Search.</w:delText>
        </w:r>
      </w:del>
    </w:p>
    <w:p w:rsidR="00E816F7" w:rsidRPr="008E1AB1" w:rsidRDefault="00E816F7" w:rsidP="00EF0601">
      <w:pPr>
        <w:rPr>
          <w:rFonts w:ascii="Century Gothic" w:eastAsia="HG丸ｺﾞｼｯｸM-PRO" w:hAnsi="Century Gothic"/>
          <w:sz w:val="19"/>
          <w:szCs w:val="19"/>
        </w:rPr>
      </w:pPr>
    </w:p>
    <w:p w:rsidR="006351AC" w:rsidRPr="008E1AB1" w:rsidRDefault="006351AC" w:rsidP="006351AC">
      <w:pPr>
        <w:ind w:rightChars="52" w:right="109"/>
        <w:rPr>
          <w:rFonts w:ascii="Century Gothic" w:eastAsia="HG丸ｺﾞｼｯｸM-PRO" w:hAnsi="Century Gothic"/>
          <w:b/>
          <w:sz w:val="19"/>
          <w:szCs w:val="19"/>
          <w:bdr w:val="single" w:sz="4" w:space="0" w:color="auto"/>
        </w:rPr>
      </w:pPr>
      <w:r w:rsidRPr="008E1AB1">
        <w:rPr>
          <w:rFonts w:ascii="Century Gothic" w:eastAsia="HG丸ｺﾞｼｯｸM-PRO" w:hAnsi="Century Gothic" w:hint="eastAsia"/>
          <w:b/>
          <w:sz w:val="19"/>
          <w:szCs w:val="19"/>
          <w:bdr w:val="single" w:sz="4" w:space="0" w:color="auto"/>
        </w:rPr>
        <w:t>院生</w:t>
      </w:r>
      <w:r w:rsidRPr="008E1AB1">
        <w:rPr>
          <w:rFonts w:ascii="Century Gothic" w:eastAsia="HG丸ｺﾞｼｯｸM-PRO" w:hAnsi="Century Gothic"/>
          <w:b/>
          <w:sz w:val="19"/>
          <w:szCs w:val="19"/>
          <w:bdr w:val="single" w:sz="4" w:space="0" w:color="auto"/>
        </w:rPr>
        <w:t xml:space="preserve"> Graduate</w:t>
      </w:r>
    </w:p>
    <w:p w:rsidR="00CE0F37" w:rsidRPr="008E1AB1" w:rsidRDefault="00CE0F37" w:rsidP="00CE0F37">
      <w:pPr>
        <w:rPr>
          <w:rFonts w:ascii="Century Gothic" w:eastAsia="HG丸ｺﾞｼｯｸM-PRO" w:hAnsi="Century Gothic"/>
          <w:sz w:val="19"/>
          <w:szCs w:val="19"/>
        </w:rPr>
      </w:pPr>
      <w:r w:rsidRPr="008E1AB1">
        <w:rPr>
          <w:rFonts w:ascii="Century Gothic" w:eastAsia="HG丸ｺﾞｼｯｸM-PRO" w:hAnsi="Century Gothic" w:hint="eastAsia"/>
          <w:sz w:val="19"/>
          <w:szCs w:val="19"/>
        </w:rPr>
        <w:t>・皆さんは工学院の特別聴講学生として出願しますので、工学院の講義を中心に履修してください。</w:t>
      </w:r>
    </w:p>
    <w:p w:rsidR="00C24518" w:rsidRPr="008E1AB1" w:rsidRDefault="00CE0F37" w:rsidP="00FC3E41">
      <w:pPr>
        <w:ind w:left="190" w:hangingChars="100" w:hanging="190"/>
        <w:rPr>
          <w:rFonts w:ascii="Century Gothic" w:eastAsia="HG丸ｺﾞｼｯｸM-PRO" w:hAnsi="Century Gothic"/>
          <w:sz w:val="19"/>
          <w:szCs w:val="19"/>
        </w:rPr>
      </w:pPr>
      <w:r w:rsidRPr="008E1AB1">
        <w:rPr>
          <w:rFonts w:ascii="Century Gothic" w:eastAsia="HG丸ｺﾞｼｯｸM-PRO" w:hAnsi="Century Gothic" w:hint="eastAsia"/>
          <w:sz w:val="19"/>
          <w:szCs w:val="19"/>
        </w:rPr>
        <w:t>・他学院の科目を履修する場合は、</w:t>
      </w:r>
      <w:r w:rsidR="00C24518" w:rsidRPr="008E1AB1">
        <w:rPr>
          <w:rFonts w:ascii="Century Gothic" w:eastAsia="HG丸ｺﾞｼｯｸM-PRO" w:hAnsi="Century Gothic" w:hint="eastAsia"/>
          <w:sz w:val="19"/>
          <w:szCs w:val="19"/>
        </w:rPr>
        <w:t>シラバス検索で「他学部履修等の可否</w:t>
      </w:r>
      <w:r w:rsidR="00C61707" w:rsidRPr="008E1AB1">
        <w:rPr>
          <w:rFonts w:ascii="Century Gothic" w:eastAsia="HG丸ｺﾞｼｯｸM-PRO" w:hAnsi="Century Gothic" w:hint="eastAsia"/>
          <w:sz w:val="19"/>
          <w:szCs w:val="19"/>
        </w:rPr>
        <w:t>」</w:t>
      </w:r>
      <w:r w:rsidR="00C24518" w:rsidRPr="008E1AB1">
        <w:rPr>
          <w:rFonts w:ascii="Century Gothic" w:eastAsia="HG丸ｺﾞｼｯｸM-PRO" w:hAnsi="Century Gothic" w:hint="eastAsia"/>
          <w:sz w:val="19"/>
          <w:szCs w:val="19"/>
        </w:rPr>
        <w:t>の欄を確認し、「可」と表示されている科目から選択してください。</w:t>
      </w:r>
    </w:p>
    <w:p w:rsidR="00CE0F37" w:rsidRPr="008E1AB1" w:rsidRDefault="00CE0F37" w:rsidP="00CE0F37">
      <w:pPr>
        <w:rPr>
          <w:rFonts w:ascii="Century Gothic" w:eastAsia="HG丸ｺﾞｼｯｸM-PRO" w:hAnsi="Century Gothic"/>
          <w:sz w:val="19"/>
          <w:szCs w:val="19"/>
        </w:rPr>
      </w:pPr>
      <w:r w:rsidRPr="008E1AB1">
        <w:rPr>
          <w:rFonts w:ascii="Century Gothic" w:eastAsia="HG丸ｺﾞｼｯｸM-PRO" w:hAnsi="Century Gothic"/>
          <w:sz w:val="19"/>
          <w:szCs w:val="19"/>
        </w:rPr>
        <w:t>-As you apply for the Graduate School of Engineering, please select courses with a focus on engineering.</w:t>
      </w:r>
    </w:p>
    <w:p w:rsidR="00EF0601" w:rsidRPr="008E1AB1" w:rsidRDefault="00CE0F37" w:rsidP="00461932">
      <w:pPr>
        <w:rPr>
          <w:rFonts w:ascii="Century Gothic" w:eastAsia="HG丸ｺﾞｼｯｸM-PRO" w:hAnsi="Century Gothic"/>
          <w:w w:val="50"/>
          <w:sz w:val="19"/>
          <w:szCs w:val="19"/>
        </w:rPr>
      </w:pPr>
      <w:r w:rsidRPr="008E1AB1">
        <w:rPr>
          <w:rFonts w:ascii="Century Gothic" w:eastAsia="HG丸ｺﾞｼｯｸM-PRO" w:hAnsi="Century Gothic"/>
          <w:sz w:val="19"/>
          <w:szCs w:val="19"/>
        </w:rPr>
        <w:t xml:space="preserve">-Please check the section “Open To Other Faculties / Schools” </w:t>
      </w:r>
      <w:r w:rsidR="00C24518" w:rsidRPr="008E1AB1">
        <w:rPr>
          <w:rFonts w:ascii="Century Gothic" w:eastAsia="HG丸ｺﾞｼｯｸM-PRO" w:hAnsi="Century Gothic"/>
          <w:sz w:val="19"/>
          <w:szCs w:val="19"/>
        </w:rPr>
        <w:t xml:space="preserve">on Syllabus Search in case </w:t>
      </w:r>
      <w:r w:rsidRPr="008E1AB1">
        <w:rPr>
          <w:rFonts w:ascii="Century Gothic" w:eastAsia="HG丸ｺﾞｼｯｸM-PRO" w:hAnsi="Century Gothic"/>
          <w:sz w:val="19"/>
          <w:szCs w:val="19"/>
        </w:rPr>
        <w:t>you would like to register courses offered in other Graduate Schools.</w:t>
      </w:r>
      <w:r w:rsidR="00C24518" w:rsidRPr="008E1AB1">
        <w:rPr>
          <w:rFonts w:ascii="Century Gothic" w:eastAsia="HG丸ｺﾞｼｯｸM-PRO" w:hAnsi="Century Gothic"/>
          <w:sz w:val="19"/>
          <w:szCs w:val="19"/>
        </w:rPr>
        <w:t xml:space="preserve"> If the section says “OK”, </w:t>
      </w:r>
      <w:r w:rsidR="00C61707" w:rsidRPr="008E1AB1">
        <w:rPr>
          <w:rFonts w:ascii="Century Gothic" w:eastAsia="HG丸ｺﾞｼｯｸM-PRO" w:hAnsi="Century Gothic"/>
          <w:sz w:val="19"/>
          <w:szCs w:val="19"/>
        </w:rPr>
        <w:t>it means that the</w:t>
      </w:r>
      <w:r w:rsidR="00C24518" w:rsidRPr="008E1AB1">
        <w:rPr>
          <w:rFonts w:ascii="Century Gothic" w:eastAsia="HG丸ｺﾞｼｯｸM-PRO" w:hAnsi="Century Gothic"/>
          <w:sz w:val="19"/>
          <w:szCs w:val="19"/>
        </w:rPr>
        <w:t xml:space="preserve"> course is registrable. </w:t>
      </w:r>
    </w:p>
    <w:sectPr w:rsidR="00EF0601" w:rsidRPr="008E1AB1" w:rsidSect="00FB4269">
      <w:footerReference w:type="default" r:id="rId10"/>
      <w:pgSz w:w="11906" w:h="16838" w:code="9"/>
      <w:pgMar w:top="680" w:right="1134" w:bottom="680" w:left="1134" w:header="851" w:footer="340"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C9C" w:rsidRDefault="007E5C9C" w:rsidP="008621B4">
      <w:r>
        <w:separator/>
      </w:r>
    </w:p>
  </w:endnote>
  <w:endnote w:type="continuationSeparator" w:id="0">
    <w:p w:rsidR="007E5C9C" w:rsidRDefault="007E5C9C" w:rsidP="0086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128880"/>
      <w:docPartObj>
        <w:docPartGallery w:val="Page Numbers (Bottom of Page)"/>
        <w:docPartUnique/>
      </w:docPartObj>
    </w:sdtPr>
    <w:sdtEndPr>
      <w:rPr>
        <w:rFonts w:ascii="Century Gothic" w:hAnsi="Century Gothic"/>
        <w:sz w:val="20"/>
        <w:szCs w:val="20"/>
      </w:rPr>
    </w:sdtEndPr>
    <w:sdtContent>
      <w:p w:rsidR="008621B4" w:rsidRPr="00FB4269" w:rsidRDefault="008621B4">
        <w:pPr>
          <w:pStyle w:val="a7"/>
          <w:jc w:val="center"/>
          <w:rPr>
            <w:rFonts w:ascii="Century Gothic" w:hAnsi="Century Gothic"/>
            <w:sz w:val="20"/>
            <w:szCs w:val="20"/>
          </w:rPr>
        </w:pPr>
        <w:r w:rsidRPr="00FB4269">
          <w:rPr>
            <w:rFonts w:ascii="Century Gothic" w:hAnsi="Century Gothic"/>
            <w:sz w:val="20"/>
            <w:szCs w:val="20"/>
          </w:rPr>
          <w:fldChar w:fldCharType="begin"/>
        </w:r>
        <w:r w:rsidRPr="00FB4269">
          <w:rPr>
            <w:rFonts w:ascii="Century Gothic" w:hAnsi="Century Gothic"/>
            <w:sz w:val="20"/>
            <w:szCs w:val="20"/>
          </w:rPr>
          <w:instrText>PAGE   \* MERGEFORMAT</w:instrText>
        </w:r>
        <w:r w:rsidRPr="00FB4269">
          <w:rPr>
            <w:rFonts w:ascii="Century Gothic" w:hAnsi="Century Gothic"/>
            <w:sz w:val="20"/>
            <w:szCs w:val="20"/>
          </w:rPr>
          <w:fldChar w:fldCharType="separate"/>
        </w:r>
        <w:r w:rsidR="009A3FD0" w:rsidRPr="009A3FD0">
          <w:rPr>
            <w:rFonts w:ascii="Century Gothic" w:hAnsi="Century Gothic"/>
            <w:noProof/>
            <w:sz w:val="20"/>
            <w:szCs w:val="20"/>
            <w:lang w:val="ja-JP"/>
          </w:rPr>
          <w:t>2</w:t>
        </w:r>
        <w:r w:rsidRPr="00FB4269">
          <w:rPr>
            <w:rFonts w:ascii="Century Gothic" w:hAnsi="Century Gothic"/>
            <w:sz w:val="20"/>
            <w:szCs w:val="20"/>
          </w:rPr>
          <w:fldChar w:fldCharType="end"/>
        </w:r>
      </w:p>
    </w:sdtContent>
  </w:sdt>
  <w:p w:rsidR="008621B4" w:rsidRDefault="008621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C9C" w:rsidRDefault="007E5C9C" w:rsidP="008621B4">
      <w:r>
        <w:separator/>
      </w:r>
    </w:p>
  </w:footnote>
  <w:footnote w:type="continuationSeparator" w:id="0">
    <w:p w:rsidR="007E5C9C" w:rsidRDefault="007E5C9C" w:rsidP="00862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73897"/>
    <w:multiLevelType w:val="hybridMultilevel"/>
    <w:tmpl w:val="7296627E"/>
    <w:lvl w:ilvl="0" w:tplc="F7D2C8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C42"/>
    <w:multiLevelType w:val="multilevel"/>
    <w:tmpl w:val="E49250A8"/>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F862B67"/>
    <w:multiLevelType w:val="hybridMultilevel"/>
    <w:tmpl w:val="8D00BE0A"/>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92726D"/>
    <w:multiLevelType w:val="hybridMultilevel"/>
    <w:tmpl w:val="AE0A4588"/>
    <w:lvl w:ilvl="0" w:tplc="BDF4B5F2">
      <w:start w:val="1"/>
      <w:numFmt w:val="decimalEnclosedCircle"/>
      <w:lvlText w:val="%1"/>
      <w:lvlJc w:val="left"/>
      <w:pPr>
        <w:ind w:left="360" w:hanging="360"/>
      </w:pPr>
      <w:rPr>
        <w:rFonts w:ascii="Century" w:eastAsia="ＭＳ 明朝" w:hAnsi="Century" w:cs="Times New Roman"/>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CF12EE"/>
    <w:multiLevelType w:val="hybridMultilevel"/>
    <w:tmpl w:val="A66E67FE"/>
    <w:lvl w:ilvl="0" w:tplc="FAC053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181540"/>
    <w:multiLevelType w:val="hybridMultilevel"/>
    <w:tmpl w:val="41BADA78"/>
    <w:lvl w:ilvl="0" w:tplc="E16EF0A4">
      <w:start w:val="1"/>
      <w:numFmt w:val="decimalEnclosedCircle"/>
      <w:lvlText w:val="%1"/>
      <w:lvlJc w:val="left"/>
      <w:pPr>
        <w:ind w:left="360" w:hanging="360"/>
      </w:pPr>
      <w:rPr>
        <w:rFonts w:ascii="HGPｺﾞｼｯｸE" w:eastAsia="HGPｺﾞｼｯｸE" w:hAnsi="HGPｺﾞｼｯｸE" w:hint="default"/>
        <w:color w:val="FF000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EB1B1E"/>
    <w:multiLevelType w:val="hybridMultilevel"/>
    <w:tmpl w:val="D178A528"/>
    <w:lvl w:ilvl="0" w:tplc="B00ADE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4D5A62"/>
    <w:multiLevelType w:val="hybridMultilevel"/>
    <w:tmpl w:val="3940CA94"/>
    <w:lvl w:ilvl="0" w:tplc="4BAC63F2">
      <w:start w:val="2"/>
      <w:numFmt w:val="decimalEnclosedCircle"/>
      <w:lvlText w:val="%1"/>
      <w:lvlJc w:val="left"/>
      <w:pPr>
        <w:ind w:left="360" w:hanging="360"/>
      </w:pPr>
      <w:rPr>
        <w:rFonts w:ascii="HGPｺﾞｼｯｸE" w:eastAsia="HGPｺﾞｼｯｸE" w:hAnsi="HGPｺﾞｼｯｸE" w:hint="default"/>
        <w:color w:val="FF000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5E6E02"/>
    <w:multiLevelType w:val="hybridMultilevel"/>
    <w:tmpl w:val="3588ED4E"/>
    <w:lvl w:ilvl="0" w:tplc="EE0601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1B4F39"/>
    <w:multiLevelType w:val="hybridMultilevel"/>
    <w:tmpl w:val="8A36A8CE"/>
    <w:lvl w:ilvl="0" w:tplc="2A36A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323935"/>
    <w:multiLevelType w:val="hybridMultilevel"/>
    <w:tmpl w:val="B7C48486"/>
    <w:lvl w:ilvl="0" w:tplc="B2669ABC">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463697"/>
    <w:multiLevelType w:val="hybridMultilevel"/>
    <w:tmpl w:val="80D865C2"/>
    <w:lvl w:ilvl="0" w:tplc="A754C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9C5117"/>
    <w:multiLevelType w:val="hybridMultilevel"/>
    <w:tmpl w:val="BEF8C864"/>
    <w:lvl w:ilvl="0" w:tplc="019031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9B340AA"/>
    <w:multiLevelType w:val="hybridMultilevel"/>
    <w:tmpl w:val="A7F85B16"/>
    <w:lvl w:ilvl="0" w:tplc="290070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B2E0E88"/>
    <w:multiLevelType w:val="hybridMultilevel"/>
    <w:tmpl w:val="3F1C8C16"/>
    <w:lvl w:ilvl="0" w:tplc="D44637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6A0ACD"/>
    <w:multiLevelType w:val="hybridMultilevel"/>
    <w:tmpl w:val="CDCA678A"/>
    <w:lvl w:ilvl="0" w:tplc="D54EB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32770E6"/>
    <w:multiLevelType w:val="hybridMultilevel"/>
    <w:tmpl w:val="9C20071E"/>
    <w:lvl w:ilvl="0" w:tplc="C1FA4E1A">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8"/>
  </w:num>
  <w:num w:numId="2">
    <w:abstractNumId w:val="5"/>
  </w:num>
  <w:num w:numId="3">
    <w:abstractNumId w:val="7"/>
  </w:num>
  <w:num w:numId="4">
    <w:abstractNumId w:val="11"/>
  </w:num>
  <w:num w:numId="5">
    <w:abstractNumId w:val="9"/>
  </w:num>
  <w:num w:numId="6">
    <w:abstractNumId w:val="3"/>
  </w:num>
  <w:num w:numId="7">
    <w:abstractNumId w:val="0"/>
  </w:num>
  <w:num w:numId="8">
    <w:abstractNumId w:val="2"/>
  </w:num>
  <w:num w:numId="9">
    <w:abstractNumId w:val="4"/>
  </w:num>
  <w:num w:numId="10">
    <w:abstractNumId w:val="1"/>
  </w:num>
  <w:num w:numId="11">
    <w:abstractNumId w:val="13"/>
  </w:num>
  <w:num w:numId="12">
    <w:abstractNumId w:val="12"/>
  </w:num>
  <w:num w:numId="13">
    <w:abstractNumId w:val="16"/>
  </w:num>
  <w:num w:numId="14">
    <w:abstractNumId w:val="14"/>
  </w:num>
  <w:num w:numId="15">
    <w:abstractNumId w:val="15"/>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revisionView w:markup="0"/>
  <w:trackRevisions/>
  <w:defaultTabStop w:val="840"/>
  <w:drawingGridHorizontalSpacing w:val="105"/>
  <w:drawingGridVerticalSpacing w:val="315"/>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8D8"/>
    <w:rsid w:val="00044BA7"/>
    <w:rsid w:val="000607EE"/>
    <w:rsid w:val="00083194"/>
    <w:rsid w:val="000A3088"/>
    <w:rsid w:val="000B5722"/>
    <w:rsid w:val="000C0514"/>
    <w:rsid w:val="000E6B69"/>
    <w:rsid w:val="00106217"/>
    <w:rsid w:val="001570AF"/>
    <w:rsid w:val="001613CF"/>
    <w:rsid w:val="001C5BD1"/>
    <w:rsid w:val="001D419E"/>
    <w:rsid w:val="001D68D8"/>
    <w:rsid w:val="00201AAD"/>
    <w:rsid w:val="00215E99"/>
    <w:rsid w:val="002225BB"/>
    <w:rsid w:val="002226E4"/>
    <w:rsid w:val="00252EF1"/>
    <w:rsid w:val="00276C4B"/>
    <w:rsid w:val="0032706B"/>
    <w:rsid w:val="00395040"/>
    <w:rsid w:val="003A588E"/>
    <w:rsid w:val="003C3A33"/>
    <w:rsid w:val="003D5E49"/>
    <w:rsid w:val="003E4A49"/>
    <w:rsid w:val="003F7314"/>
    <w:rsid w:val="0040203F"/>
    <w:rsid w:val="00422239"/>
    <w:rsid w:val="004377BF"/>
    <w:rsid w:val="00461932"/>
    <w:rsid w:val="00480B78"/>
    <w:rsid w:val="004C7B8E"/>
    <w:rsid w:val="004E7CBF"/>
    <w:rsid w:val="005032B7"/>
    <w:rsid w:val="00525D0C"/>
    <w:rsid w:val="00530FA3"/>
    <w:rsid w:val="005712E8"/>
    <w:rsid w:val="005947CA"/>
    <w:rsid w:val="00597170"/>
    <w:rsid w:val="005A1039"/>
    <w:rsid w:val="005A2CD7"/>
    <w:rsid w:val="005C497E"/>
    <w:rsid w:val="006351AC"/>
    <w:rsid w:val="0064460B"/>
    <w:rsid w:val="00654AFD"/>
    <w:rsid w:val="0066654E"/>
    <w:rsid w:val="00681575"/>
    <w:rsid w:val="006B347E"/>
    <w:rsid w:val="006C79BD"/>
    <w:rsid w:val="006F749A"/>
    <w:rsid w:val="0074074E"/>
    <w:rsid w:val="00777008"/>
    <w:rsid w:val="007A0997"/>
    <w:rsid w:val="007A5011"/>
    <w:rsid w:val="007E5C9C"/>
    <w:rsid w:val="007F52F6"/>
    <w:rsid w:val="008126A4"/>
    <w:rsid w:val="008577BF"/>
    <w:rsid w:val="008621B4"/>
    <w:rsid w:val="00865428"/>
    <w:rsid w:val="008E1AB1"/>
    <w:rsid w:val="008F04F7"/>
    <w:rsid w:val="009032C3"/>
    <w:rsid w:val="00960A7C"/>
    <w:rsid w:val="0096256A"/>
    <w:rsid w:val="009731D9"/>
    <w:rsid w:val="00983801"/>
    <w:rsid w:val="00990EFB"/>
    <w:rsid w:val="009A3FD0"/>
    <w:rsid w:val="00A06977"/>
    <w:rsid w:val="00A54BE7"/>
    <w:rsid w:val="00A63844"/>
    <w:rsid w:val="00A668EC"/>
    <w:rsid w:val="00AA3F0A"/>
    <w:rsid w:val="00AC4785"/>
    <w:rsid w:val="00AC5C41"/>
    <w:rsid w:val="00B04AE6"/>
    <w:rsid w:val="00B25056"/>
    <w:rsid w:val="00B50028"/>
    <w:rsid w:val="00B508AD"/>
    <w:rsid w:val="00B9175E"/>
    <w:rsid w:val="00B96738"/>
    <w:rsid w:val="00BD35E7"/>
    <w:rsid w:val="00BF447A"/>
    <w:rsid w:val="00C24518"/>
    <w:rsid w:val="00C33233"/>
    <w:rsid w:val="00C61707"/>
    <w:rsid w:val="00C74E5F"/>
    <w:rsid w:val="00CA39D6"/>
    <w:rsid w:val="00CC4B33"/>
    <w:rsid w:val="00CE0F37"/>
    <w:rsid w:val="00D20E40"/>
    <w:rsid w:val="00D73586"/>
    <w:rsid w:val="00D73F24"/>
    <w:rsid w:val="00D96631"/>
    <w:rsid w:val="00DA0687"/>
    <w:rsid w:val="00DC4663"/>
    <w:rsid w:val="00DF48B8"/>
    <w:rsid w:val="00DF6A1C"/>
    <w:rsid w:val="00E503C5"/>
    <w:rsid w:val="00E61F72"/>
    <w:rsid w:val="00E74D6E"/>
    <w:rsid w:val="00E816F7"/>
    <w:rsid w:val="00E8298E"/>
    <w:rsid w:val="00EE5CB9"/>
    <w:rsid w:val="00EE6C86"/>
    <w:rsid w:val="00EF0601"/>
    <w:rsid w:val="00F04458"/>
    <w:rsid w:val="00F066DC"/>
    <w:rsid w:val="00F22A18"/>
    <w:rsid w:val="00F6289D"/>
    <w:rsid w:val="00F62A47"/>
    <w:rsid w:val="00F6744F"/>
    <w:rsid w:val="00F735B5"/>
    <w:rsid w:val="00F95BDC"/>
    <w:rsid w:val="00FB4269"/>
    <w:rsid w:val="00FC3E41"/>
    <w:rsid w:val="00FD20E6"/>
    <w:rsid w:val="00FD2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5186D0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E0F3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68D8"/>
    <w:rPr>
      <w:color w:val="0563C1" w:themeColor="hyperlink"/>
      <w:u w:val="single"/>
    </w:rPr>
  </w:style>
  <w:style w:type="table" w:styleId="a4">
    <w:name w:val="Table Grid"/>
    <w:basedOn w:val="a1"/>
    <w:uiPriority w:val="39"/>
    <w:rsid w:val="00A63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621B4"/>
    <w:pPr>
      <w:tabs>
        <w:tab w:val="center" w:pos="4252"/>
        <w:tab w:val="right" w:pos="8504"/>
      </w:tabs>
      <w:snapToGrid w:val="0"/>
    </w:pPr>
  </w:style>
  <w:style w:type="character" w:customStyle="1" w:styleId="a6">
    <w:name w:val="ヘッダー (文字)"/>
    <w:basedOn w:val="a0"/>
    <w:link w:val="a5"/>
    <w:uiPriority w:val="99"/>
    <w:rsid w:val="008621B4"/>
    <w:rPr>
      <w:rFonts w:ascii="Century" w:eastAsia="ＭＳ 明朝" w:hAnsi="Century" w:cs="Times New Roman"/>
      <w:szCs w:val="24"/>
    </w:rPr>
  </w:style>
  <w:style w:type="paragraph" w:styleId="a7">
    <w:name w:val="footer"/>
    <w:basedOn w:val="a"/>
    <w:link w:val="a8"/>
    <w:uiPriority w:val="99"/>
    <w:unhideWhenUsed/>
    <w:rsid w:val="008621B4"/>
    <w:pPr>
      <w:tabs>
        <w:tab w:val="center" w:pos="4252"/>
        <w:tab w:val="right" w:pos="8504"/>
      </w:tabs>
      <w:snapToGrid w:val="0"/>
    </w:pPr>
  </w:style>
  <w:style w:type="character" w:customStyle="1" w:styleId="a8">
    <w:name w:val="フッター (文字)"/>
    <w:basedOn w:val="a0"/>
    <w:link w:val="a7"/>
    <w:uiPriority w:val="99"/>
    <w:rsid w:val="008621B4"/>
    <w:rPr>
      <w:rFonts w:ascii="Century" w:eastAsia="ＭＳ 明朝" w:hAnsi="Century" w:cs="Times New Roman"/>
      <w:szCs w:val="24"/>
    </w:rPr>
  </w:style>
  <w:style w:type="paragraph" w:styleId="a9">
    <w:name w:val="List Paragraph"/>
    <w:basedOn w:val="a"/>
    <w:uiPriority w:val="34"/>
    <w:qFormat/>
    <w:rsid w:val="008621B4"/>
    <w:pPr>
      <w:ind w:leftChars="400" w:left="840"/>
    </w:pPr>
  </w:style>
  <w:style w:type="character" w:styleId="aa">
    <w:name w:val="Mention"/>
    <w:basedOn w:val="a0"/>
    <w:uiPriority w:val="99"/>
    <w:semiHidden/>
    <w:unhideWhenUsed/>
    <w:rsid w:val="00F04458"/>
    <w:rPr>
      <w:color w:val="2B579A"/>
      <w:shd w:val="clear" w:color="auto" w:fill="E6E6E6"/>
    </w:rPr>
  </w:style>
  <w:style w:type="paragraph" w:styleId="ab">
    <w:name w:val="Balloon Text"/>
    <w:basedOn w:val="a"/>
    <w:link w:val="ac"/>
    <w:uiPriority w:val="99"/>
    <w:semiHidden/>
    <w:unhideWhenUsed/>
    <w:rsid w:val="00F628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289D"/>
    <w:rPr>
      <w:rFonts w:asciiTheme="majorHAnsi" w:eastAsiaTheme="majorEastAsia" w:hAnsiTheme="majorHAnsi" w:cstheme="majorBidi"/>
      <w:sz w:val="18"/>
      <w:szCs w:val="18"/>
    </w:rPr>
  </w:style>
  <w:style w:type="character" w:styleId="ad">
    <w:name w:val="FollowedHyperlink"/>
    <w:basedOn w:val="a0"/>
    <w:uiPriority w:val="99"/>
    <w:semiHidden/>
    <w:unhideWhenUsed/>
    <w:rsid w:val="0032706B"/>
    <w:rPr>
      <w:color w:val="954F72" w:themeColor="followedHyperlink"/>
      <w:u w:val="single"/>
    </w:rPr>
  </w:style>
  <w:style w:type="character" w:styleId="2">
    <w:name w:val="Intense Reference"/>
    <w:basedOn w:val="a0"/>
    <w:uiPriority w:val="32"/>
    <w:qFormat/>
    <w:rsid w:val="006351AC"/>
    <w:rPr>
      <w:b/>
      <w:bCs/>
      <w:smallCaps/>
      <w:color w:val="5B9BD5" w:themeColor="accent1"/>
      <w:spacing w:val="5"/>
    </w:rPr>
  </w:style>
  <w:style w:type="character" w:styleId="ae">
    <w:name w:val="Unresolved Mention"/>
    <w:basedOn w:val="a0"/>
    <w:uiPriority w:val="99"/>
    <w:semiHidden/>
    <w:unhideWhenUsed/>
    <w:rsid w:val="00E503C5"/>
    <w:rPr>
      <w:color w:val="605E5C"/>
      <w:shd w:val="clear" w:color="auto" w:fill="E1DFDD"/>
    </w:rPr>
  </w:style>
  <w:style w:type="paragraph" w:styleId="af">
    <w:name w:val="Revision"/>
    <w:hidden/>
    <w:uiPriority w:val="99"/>
    <w:semiHidden/>
    <w:rsid w:val="00E503C5"/>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llabus01.academic.hokudai.ac.jp/Syllabi/Public/Syllabus/Syl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6E1B-FDE1-43B4-85D2-F8251A00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6452</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2018-08-23T02:13:00Z</dcterms:created>
  <dcterms:modified xsi:type="dcterms:W3CDTF">2020-03-05T01:10:00Z</dcterms:modified>
</cp:coreProperties>
</file>