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040" w:rsidRPr="00D451B7" w:rsidRDefault="001A10D7" w:rsidP="00767499">
      <w:pPr>
        <w:snapToGrid w:val="0"/>
        <w:jc w:val="center"/>
        <w:rPr>
          <w:rFonts w:ascii="Century Gothic" w:eastAsia="HG丸ｺﾞｼｯｸM-PRO" w:hAnsi="Century Gothic"/>
          <w:b/>
          <w:sz w:val="32"/>
          <w:szCs w:val="44"/>
          <w:lang w:eastAsia="zh-CN"/>
        </w:rPr>
      </w:pPr>
      <w:r w:rsidRPr="00D451B7">
        <w:rPr>
          <w:rFonts w:ascii="Century Gothic" w:eastAsia="HG丸ｺﾞｼｯｸM-PRO" w:hAnsi="Century Gothic" w:hint="eastAsia"/>
          <w:b/>
          <w:sz w:val="28"/>
          <w:szCs w:val="44"/>
          <w:lang w:eastAsia="zh-CN"/>
        </w:rPr>
        <w:t>特別</w:t>
      </w:r>
      <w:r w:rsidR="0056761A" w:rsidRPr="00D451B7">
        <w:rPr>
          <w:rFonts w:ascii="Century Gothic" w:eastAsia="HG丸ｺﾞｼｯｸM-PRO" w:hAnsi="Century Gothic" w:hint="eastAsia"/>
          <w:b/>
          <w:sz w:val="28"/>
          <w:szCs w:val="44"/>
          <w:lang w:eastAsia="zh-CN"/>
        </w:rPr>
        <w:t>研究</w:t>
      </w:r>
      <w:r w:rsidRPr="00D451B7">
        <w:rPr>
          <w:rFonts w:ascii="Century Gothic" w:eastAsia="HG丸ｺﾞｼｯｸM-PRO" w:hAnsi="Century Gothic" w:hint="eastAsia"/>
          <w:b/>
          <w:sz w:val="28"/>
          <w:szCs w:val="44"/>
          <w:lang w:eastAsia="zh-CN"/>
        </w:rPr>
        <w:t>学生</w:t>
      </w:r>
      <w:r w:rsidR="00304040" w:rsidRPr="00D451B7">
        <w:rPr>
          <w:rFonts w:ascii="Century Gothic" w:eastAsia="HG丸ｺﾞｼｯｸM-PRO" w:hAnsi="Century Gothic" w:hint="eastAsia"/>
          <w:b/>
          <w:sz w:val="28"/>
          <w:szCs w:val="44"/>
          <w:lang w:eastAsia="zh-CN"/>
        </w:rPr>
        <w:t xml:space="preserve">　出願書類提出確認</w:t>
      </w:r>
      <w:r w:rsidRPr="00D451B7">
        <w:rPr>
          <w:rFonts w:ascii="Century Gothic" w:eastAsia="HG丸ｺﾞｼｯｸM-PRO" w:hAnsi="Century Gothic" w:hint="eastAsia"/>
          <w:b/>
          <w:sz w:val="28"/>
          <w:szCs w:val="44"/>
          <w:lang w:eastAsia="zh-CN"/>
        </w:rPr>
        <w:t>書</w:t>
      </w:r>
    </w:p>
    <w:p w:rsidR="001B067D" w:rsidRPr="00D451B7" w:rsidRDefault="001B067D" w:rsidP="00767499">
      <w:pPr>
        <w:snapToGrid w:val="0"/>
        <w:jc w:val="center"/>
        <w:rPr>
          <w:rFonts w:ascii="Century Gothic" w:eastAsia="HG丸ｺﾞｼｯｸM-PRO" w:hAnsi="Century Gothic"/>
          <w:b/>
          <w:strike/>
          <w:sz w:val="28"/>
          <w:szCs w:val="28"/>
        </w:rPr>
      </w:pPr>
      <w:r w:rsidRPr="00D451B7">
        <w:rPr>
          <w:rFonts w:ascii="Century Gothic" w:eastAsia="HG丸ｺﾞｼｯｸM-PRO" w:hAnsi="Century Gothic"/>
          <w:b/>
          <w:sz w:val="24"/>
          <w:szCs w:val="28"/>
        </w:rPr>
        <w:t xml:space="preserve">Check List of </w:t>
      </w:r>
      <w:r w:rsidR="00BD4F87" w:rsidRPr="00D451B7">
        <w:rPr>
          <w:rFonts w:ascii="Century Gothic" w:eastAsia="HG丸ｺﾞｼｯｸM-PRO" w:hAnsi="Century Gothic"/>
          <w:b/>
          <w:sz w:val="24"/>
          <w:szCs w:val="28"/>
        </w:rPr>
        <w:t xml:space="preserve">Application </w:t>
      </w:r>
      <w:r w:rsidRPr="00D451B7">
        <w:rPr>
          <w:rFonts w:ascii="Century Gothic" w:eastAsia="HG丸ｺﾞｼｯｸM-PRO" w:hAnsi="Century Gothic"/>
          <w:b/>
          <w:sz w:val="24"/>
          <w:szCs w:val="28"/>
        </w:rPr>
        <w:t>Documents</w:t>
      </w:r>
      <w:r w:rsidR="00767499" w:rsidRPr="00D451B7">
        <w:rPr>
          <w:rFonts w:ascii="Century Gothic" w:eastAsia="HG丸ｺﾞｼｯｸM-PRO" w:hAnsi="Century Gothic"/>
          <w:b/>
          <w:sz w:val="24"/>
          <w:szCs w:val="28"/>
        </w:rPr>
        <w:t xml:space="preserve"> (</w:t>
      </w:r>
      <w:r w:rsidR="0051773E" w:rsidRPr="00D451B7">
        <w:rPr>
          <w:rFonts w:ascii="Century Gothic" w:eastAsia="HG丸ｺﾞｼｯｸM-PRO" w:hAnsi="Century Gothic"/>
          <w:b/>
          <w:sz w:val="24"/>
          <w:szCs w:val="28"/>
        </w:rPr>
        <w:t xml:space="preserve">Special </w:t>
      </w:r>
      <w:r w:rsidR="0056761A" w:rsidRPr="00D451B7">
        <w:rPr>
          <w:rFonts w:ascii="Century Gothic" w:eastAsia="HG丸ｺﾞｼｯｸM-PRO" w:hAnsi="Century Gothic"/>
          <w:b/>
          <w:sz w:val="24"/>
          <w:szCs w:val="28"/>
        </w:rPr>
        <w:t>Research</w:t>
      </w:r>
      <w:r w:rsidR="00E31787" w:rsidRPr="00D451B7">
        <w:rPr>
          <w:rFonts w:ascii="Century Gothic" w:eastAsia="HG丸ｺﾞｼｯｸM-PRO" w:hAnsi="Century Gothic"/>
          <w:b/>
          <w:sz w:val="24"/>
          <w:szCs w:val="28"/>
        </w:rPr>
        <w:t xml:space="preserve"> </w:t>
      </w:r>
      <w:r w:rsidR="00C962C6" w:rsidRPr="00D451B7">
        <w:rPr>
          <w:rFonts w:ascii="Century Gothic" w:eastAsia="HG丸ｺﾞｼｯｸM-PRO" w:hAnsi="Century Gothic"/>
          <w:b/>
          <w:sz w:val="24"/>
          <w:szCs w:val="28"/>
        </w:rPr>
        <w:t>Student</w:t>
      </w:r>
      <w:r w:rsidR="00767499" w:rsidRPr="00D451B7">
        <w:rPr>
          <w:rFonts w:ascii="Century Gothic" w:eastAsia="HG丸ｺﾞｼｯｸM-PRO" w:hAnsi="Century Gothic"/>
          <w:b/>
          <w:sz w:val="24"/>
          <w:szCs w:val="28"/>
        </w:rPr>
        <w:t xml:space="preserve">) </w:t>
      </w:r>
    </w:p>
    <w:p w:rsidR="00304040" w:rsidRPr="00B24A41" w:rsidRDefault="00A0772D" w:rsidP="006B6262">
      <w:pPr>
        <w:snapToGrid w:val="0"/>
        <w:rPr>
          <w:rFonts w:ascii="Century Gothic" w:eastAsia="HG丸ｺﾞｼｯｸM-PRO" w:hAnsi="Century Gothic"/>
          <w:sz w:val="10"/>
          <w:szCs w:val="28"/>
        </w:rPr>
      </w:pPr>
      <w:r w:rsidRPr="00B24A41">
        <w:rPr>
          <w:rFonts w:ascii="Century Gothic" w:eastAsia="HG丸ｺﾞｼｯｸM-PRO" w:hAnsi="Century Gothic" w:hint="eastAsia"/>
          <w:sz w:val="28"/>
          <w:szCs w:val="28"/>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3158"/>
        <w:gridCol w:w="2733"/>
        <w:gridCol w:w="2733"/>
      </w:tblGrid>
      <w:tr w:rsidR="006B6262" w:rsidRPr="00102E15" w:rsidTr="007C78AC">
        <w:trPr>
          <w:trHeight w:val="120"/>
        </w:trPr>
        <w:tc>
          <w:tcPr>
            <w:tcW w:w="1560" w:type="dxa"/>
            <w:vMerge w:val="restart"/>
            <w:vAlign w:val="center"/>
          </w:tcPr>
          <w:p w:rsidR="00767499" w:rsidRPr="007C78AC" w:rsidRDefault="00767499" w:rsidP="00081EAB">
            <w:pPr>
              <w:spacing w:line="240" w:lineRule="exact"/>
              <w:jc w:val="center"/>
              <w:rPr>
                <w:rFonts w:ascii="Century Gothic" w:eastAsia="HG丸ｺﾞｼｯｸM-PRO" w:hAnsi="Century Gothic"/>
                <w:sz w:val="20"/>
              </w:rPr>
            </w:pPr>
            <w:r w:rsidRPr="007C78AC">
              <w:rPr>
                <w:rFonts w:ascii="Century Gothic" w:eastAsia="HG丸ｺﾞｼｯｸM-PRO" w:hAnsi="Century Gothic" w:hint="eastAsia"/>
                <w:sz w:val="20"/>
              </w:rPr>
              <w:t>申請者氏名</w:t>
            </w:r>
          </w:p>
          <w:p w:rsidR="00767499" w:rsidRDefault="00767499" w:rsidP="00081EAB">
            <w:pPr>
              <w:spacing w:line="240" w:lineRule="exact"/>
              <w:jc w:val="center"/>
              <w:rPr>
                <w:ins w:id="0" w:author="伊藤彩香" w:date="2019-08-22T10:03:00Z"/>
                <w:rFonts w:ascii="Century Gothic" w:eastAsia="HG丸ｺﾞｼｯｸM-PRO" w:hAnsi="Century Gothic"/>
                <w:sz w:val="16"/>
                <w:szCs w:val="16"/>
              </w:rPr>
            </w:pPr>
            <w:r w:rsidRPr="00B24A41">
              <w:rPr>
                <w:rFonts w:ascii="Century Gothic" w:eastAsia="HG丸ｺﾞｼｯｸM-PRO" w:hAnsi="Century Gothic"/>
                <w:sz w:val="16"/>
                <w:szCs w:val="16"/>
              </w:rPr>
              <w:t>Name of applicant</w:t>
            </w:r>
          </w:p>
          <w:p w:rsidR="0022284D" w:rsidRDefault="0022284D" w:rsidP="00081EAB">
            <w:pPr>
              <w:spacing w:line="240" w:lineRule="exact"/>
              <w:jc w:val="center"/>
              <w:rPr>
                <w:ins w:id="1" w:author="伊藤彩香" w:date="2019-08-22T10:03:00Z"/>
                <w:rFonts w:ascii="Century Gothic" w:eastAsia="HG丸ｺﾞｼｯｸM-PRO" w:hAnsi="Century Gothic"/>
                <w:sz w:val="16"/>
                <w:szCs w:val="16"/>
              </w:rPr>
            </w:pPr>
          </w:p>
          <w:p w:rsidR="0022284D" w:rsidRPr="0022284D" w:rsidRDefault="0022284D" w:rsidP="0022284D">
            <w:pPr>
              <w:snapToGrid w:val="0"/>
              <w:jc w:val="center"/>
              <w:rPr>
                <w:ins w:id="2" w:author="伊藤彩香" w:date="2019-08-22T10:03:00Z"/>
                <w:rFonts w:ascii="Century Gothic" w:eastAsia="HG丸ｺﾞｼｯｸM-PRO" w:hAnsi="Century Gothic"/>
                <w:sz w:val="14"/>
                <w:szCs w:val="16"/>
              </w:rPr>
            </w:pPr>
            <w:ins w:id="3" w:author="伊藤彩香" w:date="2019-08-22T10:03:00Z">
              <w:r w:rsidRPr="0022284D">
                <w:rPr>
                  <w:rFonts w:ascii="Century Gothic" w:eastAsia="HG丸ｺﾞｼｯｸM-PRO" w:hAnsi="Century Gothic" w:hint="eastAsia"/>
                  <w:sz w:val="16"/>
                  <w:szCs w:val="16"/>
                </w:rPr>
                <w:t>パスポート表記の</w:t>
              </w:r>
            </w:ins>
          </w:p>
          <w:p w:rsidR="0022284D" w:rsidRPr="0022284D" w:rsidRDefault="0022284D" w:rsidP="0022284D">
            <w:pPr>
              <w:snapToGrid w:val="0"/>
              <w:jc w:val="center"/>
              <w:rPr>
                <w:ins w:id="4" w:author="伊藤彩香" w:date="2019-08-22T10:03:00Z"/>
                <w:rFonts w:ascii="Century Gothic" w:eastAsia="HG丸ｺﾞｼｯｸM-PRO" w:hAnsi="Century Gothic"/>
                <w:sz w:val="16"/>
                <w:szCs w:val="16"/>
              </w:rPr>
            </w:pPr>
            <w:ins w:id="5" w:author="伊藤彩香" w:date="2019-08-22T10:03:00Z">
              <w:r w:rsidRPr="0022284D">
                <w:rPr>
                  <w:rFonts w:ascii="Century Gothic" w:eastAsia="HG丸ｺﾞｼｯｸM-PRO" w:hAnsi="Century Gothic" w:hint="eastAsia"/>
                  <w:sz w:val="16"/>
                  <w:szCs w:val="16"/>
                </w:rPr>
                <w:t>とおり</w:t>
              </w:r>
            </w:ins>
          </w:p>
          <w:p w:rsidR="0022284D" w:rsidRPr="00B24A41" w:rsidRDefault="0022284D" w:rsidP="0022284D">
            <w:pPr>
              <w:spacing w:line="240" w:lineRule="exact"/>
              <w:jc w:val="center"/>
              <w:rPr>
                <w:rFonts w:ascii="Century Gothic" w:eastAsia="HG丸ｺﾞｼｯｸM-PRO" w:hAnsi="Century Gothic"/>
                <w:sz w:val="16"/>
                <w:szCs w:val="16"/>
              </w:rPr>
            </w:pPr>
            <w:ins w:id="6" w:author="伊藤彩香" w:date="2019-08-22T10:03:00Z">
              <w:r w:rsidRPr="0022284D">
                <w:rPr>
                  <w:rFonts w:ascii="Century Gothic" w:eastAsia="HG丸ｺﾞｼｯｸM-PRO" w:hAnsi="Century Gothic"/>
                  <w:sz w:val="16"/>
                  <w:szCs w:val="16"/>
                </w:rPr>
                <w:t xml:space="preserve">as </w:t>
              </w:r>
              <w:r w:rsidRPr="0022284D">
                <w:rPr>
                  <w:rFonts w:ascii="Century Gothic" w:eastAsia="HG丸ｺﾞｼｯｸM-PRO" w:hAnsi="Century Gothic" w:hint="eastAsia"/>
                  <w:sz w:val="16"/>
                  <w:szCs w:val="16"/>
                </w:rPr>
                <w:t>l</w:t>
              </w:r>
              <w:r w:rsidRPr="0022284D">
                <w:rPr>
                  <w:rFonts w:ascii="Century Gothic" w:eastAsia="HG丸ｺﾞｼｯｸM-PRO" w:hAnsi="Century Gothic"/>
                  <w:sz w:val="16"/>
                  <w:szCs w:val="16"/>
                </w:rPr>
                <w:t>isted on applicant’s passport</w:t>
              </w:r>
            </w:ins>
          </w:p>
        </w:tc>
        <w:tc>
          <w:tcPr>
            <w:tcW w:w="3158" w:type="dxa"/>
            <w:tcBorders>
              <w:bottom w:val="single" w:sz="4" w:space="0" w:color="auto"/>
              <w:right w:val="dashed" w:sz="4" w:space="0" w:color="auto"/>
            </w:tcBorders>
            <w:vAlign w:val="center"/>
          </w:tcPr>
          <w:p w:rsidR="00767499" w:rsidRPr="00B24A41" w:rsidRDefault="00767499" w:rsidP="00767499">
            <w:pPr>
              <w:jc w:val="center"/>
              <w:rPr>
                <w:rFonts w:ascii="Century Gothic" w:eastAsia="HG丸ｺﾞｼｯｸM-PRO" w:hAnsi="Century Gothic"/>
                <w:sz w:val="18"/>
              </w:rPr>
            </w:pPr>
            <w:r w:rsidRPr="00B24A41">
              <w:rPr>
                <w:rFonts w:ascii="Century Gothic" w:eastAsia="HG丸ｺﾞｼｯｸM-PRO" w:hAnsi="Century Gothic" w:hint="eastAsia"/>
                <w:sz w:val="18"/>
              </w:rPr>
              <w:t>姓</w:t>
            </w:r>
            <w:r w:rsidRPr="00B24A41">
              <w:rPr>
                <w:rFonts w:ascii="Century Gothic" w:eastAsia="HG丸ｺﾞｼｯｸM-PRO" w:hAnsi="Century Gothic"/>
                <w:sz w:val="18"/>
              </w:rPr>
              <w:t xml:space="preserve"> Family</w:t>
            </w:r>
          </w:p>
        </w:tc>
        <w:tc>
          <w:tcPr>
            <w:tcW w:w="2733" w:type="dxa"/>
            <w:tcBorders>
              <w:left w:val="dashed" w:sz="4" w:space="0" w:color="auto"/>
              <w:bottom w:val="single" w:sz="4" w:space="0" w:color="auto"/>
              <w:right w:val="dashed" w:sz="4" w:space="0" w:color="auto"/>
            </w:tcBorders>
            <w:vAlign w:val="center"/>
          </w:tcPr>
          <w:p w:rsidR="00767499" w:rsidRPr="00B24A41" w:rsidRDefault="00767499" w:rsidP="00767499">
            <w:pPr>
              <w:jc w:val="center"/>
              <w:rPr>
                <w:rFonts w:ascii="Century Gothic" w:eastAsia="HG丸ｺﾞｼｯｸM-PRO" w:hAnsi="Century Gothic"/>
                <w:sz w:val="18"/>
              </w:rPr>
            </w:pPr>
            <w:r w:rsidRPr="00B24A41">
              <w:rPr>
                <w:rFonts w:ascii="Century Gothic" w:eastAsia="HG丸ｺﾞｼｯｸM-PRO" w:hAnsi="Century Gothic" w:hint="eastAsia"/>
                <w:sz w:val="18"/>
              </w:rPr>
              <w:t>名</w:t>
            </w:r>
            <w:r w:rsidRPr="00B24A41">
              <w:rPr>
                <w:rFonts w:ascii="Century Gothic" w:eastAsia="HG丸ｺﾞｼｯｸM-PRO" w:hAnsi="Century Gothic"/>
                <w:sz w:val="18"/>
              </w:rPr>
              <w:t xml:space="preserve"> First</w:t>
            </w:r>
          </w:p>
        </w:tc>
        <w:tc>
          <w:tcPr>
            <w:tcW w:w="2733" w:type="dxa"/>
            <w:tcBorders>
              <w:left w:val="dashed" w:sz="4" w:space="0" w:color="auto"/>
              <w:bottom w:val="single" w:sz="4" w:space="0" w:color="auto"/>
            </w:tcBorders>
            <w:vAlign w:val="center"/>
          </w:tcPr>
          <w:p w:rsidR="00767499" w:rsidRPr="00B24A41" w:rsidRDefault="00767499" w:rsidP="00767499">
            <w:pPr>
              <w:jc w:val="center"/>
              <w:rPr>
                <w:rFonts w:ascii="Century Gothic" w:eastAsia="HG丸ｺﾞｼｯｸM-PRO" w:hAnsi="Century Gothic"/>
                <w:sz w:val="18"/>
              </w:rPr>
            </w:pPr>
            <w:r w:rsidRPr="00B24A41">
              <w:rPr>
                <w:rFonts w:ascii="Century Gothic" w:eastAsia="HG丸ｺﾞｼｯｸM-PRO" w:hAnsi="Century Gothic" w:hint="eastAsia"/>
                <w:sz w:val="18"/>
              </w:rPr>
              <w:t>ミドルネー</w:t>
            </w:r>
            <w:r w:rsidR="005D1438" w:rsidRPr="00B24A41">
              <w:rPr>
                <w:rFonts w:ascii="Century Gothic" w:eastAsia="HG丸ｺﾞｼｯｸM-PRO" w:hAnsi="Century Gothic" w:hint="eastAsia"/>
                <w:sz w:val="18"/>
              </w:rPr>
              <w:t>ム</w:t>
            </w:r>
            <w:r w:rsidRPr="00B24A41">
              <w:rPr>
                <w:rFonts w:ascii="Century Gothic" w:eastAsia="HG丸ｺﾞｼｯｸM-PRO" w:hAnsi="Century Gothic"/>
                <w:sz w:val="18"/>
              </w:rPr>
              <w:t xml:space="preserve"> Middle</w:t>
            </w:r>
          </w:p>
        </w:tc>
      </w:tr>
      <w:tr w:rsidR="006B6262" w:rsidRPr="00102E15" w:rsidTr="007C78AC">
        <w:trPr>
          <w:trHeight w:val="557"/>
        </w:trPr>
        <w:tc>
          <w:tcPr>
            <w:tcW w:w="1560" w:type="dxa"/>
            <w:vMerge/>
            <w:vAlign w:val="center"/>
          </w:tcPr>
          <w:p w:rsidR="00767499" w:rsidRPr="00B24A41" w:rsidRDefault="00767499" w:rsidP="00081EAB">
            <w:pPr>
              <w:spacing w:line="240" w:lineRule="exact"/>
              <w:jc w:val="center"/>
              <w:rPr>
                <w:rFonts w:ascii="Century Gothic" w:eastAsia="HG丸ｺﾞｼｯｸM-PRO" w:hAnsi="Century Gothic"/>
                <w:strike/>
              </w:rPr>
            </w:pPr>
          </w:p>
        </w:tc>
        <w:tc>
          <w:tcPr>
            <w:tcW w:w="3158" w:type="dxa"/>
            <w:tcBorders>
              <w:top w:val="single" w:sz="4" w:space="0" w:color="auto"/>
              <w:bottom w:val="dashed" w:sz="4" w:space="0" w:color="auto"/>
              <w:right w:val="dashed" w:sz="4" w:space="0" w:color="auto"/>
            </w:tcBorders>
          </w:tcPr>
          <w:p w:rsidR="00767499" w:rsidRPr="00B24A41" w:rsidRDefault="00767499" w:rsidP="00B24A41">
            <w:pPr>
              <w:snapToGrid w:val="0"/>
              <w:rPr>
                <w:rFonts w:ascii="Century Gothic" w:eastAsia="HG丸ｺﾞｼｯｸM-PRO" w:hAnsi="Century Gothic"/>
                <w:sz w:val="18"/>
              </w:rPr>
            </w:pPr>
            <w:r w:rsidRPr="00B24A41">
              <w:rPr>
                <w:rFonts w:ascii="Century Gothic" w:eastAsia="HG丸ｺﾞｼｯｸM-PRO" w:hAnsi="Century Gothic" w:hint="eastAsia"/>
                <w:sz w:val="18"/>
              </w:rPr>
              <w:t>英字</w:t>
            </w:r>
            <w:r w:rsidRPr="00B24A41">
              <w:rPr>
                <w:rFonts w:ascii="Century Gothic" w:eastAsia="HG丸ｺﾞｼｯｸM-PRO" w:hAnsi="Century Gothic"/>
                <w:sz w:val="18"/>
              </w:rPr>
              <w:t xml:space="preserve"> </w:t>
            </w:r>
            <w:r w:rsidR="005C68FD">
              <w:rPr>
                <w:rFonts w:ascii="Century Gothic" w:eastAsia="HG丸ｺﾞｼｯｸM-PRO" w:hAnsi="Century Gothic" w:hint="eastAsia"/>
                <w:sz w:val="18"/>
              </w:rPr>
              <w:t>Roman letters</w:t>
            </w:r>
            <w:r w:rsidR="00D158C9" w:rsidRPr="00B24A41">
              <w:rPr>
                <w:rFonts w:ascii="Century Gothic" w:eastAsia="HG丸ｺﾞｼｯｸM-PRO" w:hAnsi="Century Gothic"/>
                <w:sz w:val="18"/>
              </w:rPr>
              <w:t xml:space="preserve"> (</w:t>
            </w:r>
            <w:r w:rsidRPr="00B24A41">
              <w:rPr>
                <w:rFonts w:ascii="Century Gothic" w:eastAsia="HG丸ｺﾞｼｯｸM-PRO" w:hAnsi="Century Gothic"/>
                <w:sz w:val="18"/>
              </w:rPr>
              <w:t>Block</w:t>
            </w:r>
            <w:r w:rsidR="00D158C9" w:rsidRPr="00B24A41">
              <w:rPr>
                <w:rFonts w:ascii="Century Gothic" w:eastAsia="HG丸ｺﾞｼｯｸM-PRO" w:hAnsi="Century Gothic"/>
                <w:sz w:val="18"/>
              </w:rPr>
              <w:t>)</w:t>
            </w:r>
          </w:p>
          <w:p w:rsidR="006D675A" w:rsidRPr="00B24A41" w:rsidDel="0022284D" w:rsidRDefault="006D675A" w:rsidP="00B24A41">
            <w:pPr>
              <w:snapToGrid w:val="0"/>
              <w:rPr>
                <w:del w:id="7" w:author="伊藤彩香" w:date="2019-08-22T10:04:00Z"/>
                <w:rFonts w:ascii="Century Gothic" w:eastAsia="HG丸ｺﾞｼｯｸM-PRO" w:hAnsi="Century Gothic"/>
                <w:sz w:val="18"/>
              </w:rPr>
            </w:pPr>
            <w:del w:id="8" w:author="伊藤彩香" w:date="2019-08-22T10:04:00Z">
              <w:r w:rsidRPr="00B24A41" w:rsidDel="0022284D">
                <w:rPr>
                  <w:rFonts w:ascii="Century Gothic" w:eastAsia="HG丸ｺﾞｼｯｸM-PRO" w:hAnsi="Century Gothic"/>
                  <w:sz w:val="16"/>
                  <w:szCs w:val="16"/>
                </w:rPr>
                <w:delText xml:space="preserve">as </w:delText>
              </w:r>
              <w:r w:rsidR="005C68FD" w:rsidDel="0022284D">
                <w:rPr>
                  <w:rFonts w:ascii="Century Gothic" w:eastAsia="HG丸ｺﾞｼｯｸM-PRO" w:hAnsi="Century Gothic"/>
                  <w:sz w:val="16"/>
                  <w:szCs w:val="16"/>
                </w:rPr>
                <w:delText>listed on applicant’s</w:delText>
              </w:r>
              <w:r w:rsidRPr="00B24A41" w:rsidDel="0022284D">
                <w:rPr>
                  <w:rFonts w:ascii="Century Gothic" w:eastAsia="HG丸ｺﾞｼｯｸM-PRO" w:hAnsi="Century Gothic"/>
                  <w:sz w:val="16"/>
                  <w:szCs w:val="16"/>
                </w:rPr>
                <w:delText xml:space="preserve"> passport</w:delText>
              </w:r>
            </w:del>
          </w:p>
          <w:p w:rsidR="00767499" w:rsidRPr="005C68FD" w:rsidRDefault="00767499" w:rsidP="007C78AC">
            <w:pPr>
              <w:snapToGrid w:val="0"/>
              <w:rPr>
                <w:rFonts w:ascii="Century Gothic" w:eastAsia="HG丸ｺﾞｼｯｸM-PRO" w:hAnsi="Century Gothic"/>
                <w:sz w:val="20"/>
              </w:rPr>
            </w:pPr>
          </w:p>
        </w:tc>
        <w:tc>
          <w:tcPr>
            <w:tcW w:w="2733" w:type="dxa"/>
            <w:tcBorders>
              <w:top w:val="single" w:sz="4" w:space="0" w:color="auto"/>
              <w:left w:val="dashed" w:sz="4" w:space="0" w:color="auto"/>
              <w:bottom w:val="dashed" w:sz="4" w:space="0" w:color="auto"/>
              <w:right w:val="dashed" w:sz="4" w:space="0" w:color="auto"/>
            </w:tcBorders>
            <w:vAlign w:val="center"/>
          </w:tcPr>
          <w:p w:rsidR="00767499" w:rsidRPr="00B24A41" w:rsidRDefault="00767499" w:rsidP="00767499">
            <w:pPr>
              <w:jc w:val="left"/>
              <w:rPr>
                <w:rFonts w:ascii="Century Gothic" w:eastAsia="HG丸ｺﾞｼｯｸM-PRO" w:hAnsi="Century Gothic"/>
              </w:rPr>
            </w:pPr>
          </w:p>
        </w:tc>
        <w:tc>
          <w:tcPr>
            <w:tcW w:w="2733" w:type="dxa"/>
            <w:tcBorders>
              <w:top w:val="single" w:sz="4" w:space="0" w:color="auto"/>
              <w:left w:val="dashed" w:sz="4" w:space="0" w:color="auto"/>
              <w:bottom w:val="dashed" w:sz="4" w:space="0" w:color="auto"/>
            </w:tcBorders>
            <w:vAlign w:val="center"/>
          </w:tcPr>
          <w:p w:rsidR="00767499" w:rsidRPr="00B24A41" w:rsidRDefault="00767499" w:rsidP="00767499">
            <w:pPr>
              <w:jc w:val="left"/>
              <w:rPr>
                <w:rFonts w:ascii="Century Gothic" w:eastAsia="HG丸ｺﾞｼｯｸM-PRO" w:hAnsi="Century Gothic"/>
              </w:rPr>
            </w:pPr>
          </w:p>
        </w:tc>
      </w:tr>
      <w:tr w:rsidR="006B6262" w:rsidRPr="00102E15" w:rsidTr="007C78AC">
        <w:trPr>
          <w:trHeight w:val="551"/>
        </w:trPr>
        <w:tc>
          <w:tcPr>
            <w:tcW w:w="1560" w:type="dxa"/>
            <w:vMerge/>
            <w:vAlign w:val="center"/>
          </w:tcPr>
          <w:p w:rsidR="00767499" w:rsidRPr="00B24A41" w:rsidRDefault="00767499" w:rsidP="00081EAB">
            <w:pPr>
              <w:spacing w:line="240" w:lineRule="exact"/>
              <w:jc w:val="center"/>
              <w:rPr>
                <w:rFonts w:ascii="Century Gothic" w:eastAsia="HG丸ｺﾞｼｯｸM-PRO" w:hAnsi="Century Gothic"/>
                <w:strike/>
              </w:rPr>
            </w:pPr>
          </w:p>
        </w:tc>
        <w:tc>
          <w:tcPr>
            <w:tcW w:w="3158" w:type="dxa"/>
            <w:tcBorders>
              <w:top w:val="dashed" w:sz="4" w:space="0" w:color="auto"/>
              <w:bottom w:val="dashed" w:sz="4" w:space="0" w:color="auto"/>
              <w:right w:val="dashed" w:sz="4" w:space="0" w:color="auto"/>
            </w:tcBorders>
          </w:tcPr>
          <w:p w:rsidR="00767499" w:rsidRPr="00B24A41" w:rsidRDefault="00767499" w:rsidP="00B24A41">
            <w:pPr>
              <w:rPr>
                <w:rFonts w:ascii="Century Gothic" w:eastAsia="HG丸ｺﾞｼｯｸM-PRO" w:hAnsi="Century Gothic"/>
                <w:sz w:val="18"/>
              </w:rPr>
            </w:pPr>
            <w:r w:rsidRPr="00B24A41">
              <w:rPr>
                <w:rFonts w:ascii="Century Gothic" w:eastAsia="HG丸ｺﾞｼｯｸM-PRO" w:hAnsi="Century Gothic" w:hint="eastAsia"/>
                <w:sz w:val="18"/>
              </w:rPr>
              <w:t>漢字</w:t>
            </w:r>
            <w:r w:rsidR="00A0772D" w:rsidRPr="00B24A41">
              <w:rPr>
                <w:rFonts w:ascii="Century Gothic" w:eastAsia="HG丸ｺﾞｼｯｸM-PRO" w:hAnsi="Century Gothic"/>
                <w:sz w:val="18"/>
              </w:rPr>
              <w:t xml:space="preserve"> Kanji, if </w:t>
            </w:r>
            <w:r w:rsidR="00C10C96" w:rsidRPr="00B24A41">
              <w:rPr>
                <w:rFonts w:ascii="Century Gothic" w:eastAsia="HG丸ｺﾞｼｯｸM-PRO" w:hAnsi="Century Gothic"/>
                <w:sz w:val="18"/>
              </w:rPr>
              <w:t>any</w:t>
            </w:r>
          </w:p>
          <w:p w:rsidR="00767499" w:rsidRPr="00B24A41" w:rsidRDefault="00767499" w:rsidP="00B24A41">
            <w:pPr>
              <w:rPr>
                <w:rFonts w:ascii="Century Gothic" w:eastAsia="HG丸ｺﾞｼｯｸM-PRO" w:hAnsi="Century Gothic"/>
              </w:rPr>
            </w:pPr>
          </w:p>
        </w:tc>
        <w:tc>
          <w:tcPr>
            <w:tcW w:w="2733" w:type="dxa"/>
            <w:tcBorders>
              <w:top w:val="dashed" w:sz="4" w:space="0" w:color="auto"/>
              <w:left w:val="dashed" w:sz="4" w:space="0" w:color="auto"/>
              <w:bottom w:val="dashed" w:sz="4" w:space="0" w:color="auto"/>
              <w:right w:val="dashed" w:sz="4" w:space="0" w:color="auto"/>
            </w:tcBorders>
            <w:vAlign w:val="center"/>
          </w:tcPr>
          <w:p w:rsidR="00767499" w:rsidRPr="00B24A41" w:rsidRDefault="00767499" w:rsidP="00767499">
            <w:pPr>
              <w:jc w:val="left"/>
              <w:rPr>
                <w:rFonts w:ascii="Century Gothic" w:eastAsia="HG丸ｺﾞｼｯｸM-PRO" w:hAnsi="Century Gothic"/>
              </w:rPr>
            </w:pPr>
          </w:p>
        </w:tc>
        <w:tc>
          <w:tcPr>
            <w:tcW w:w="2733" w:type="dxa"/>
            <w:tcBorders>
              <w:top w:val="dashed" w:sz="4" w:space="0" w:color="auto"/>
              <w:left w:val="dashed" w:sz="4" w:space="0" w:color="auto"/>
              <w:bottom w:val="dashed" w:sz="4" w:space="0" w:color="auto"/>
            </w:tcBorders>
            <w:vAlign w:val="center"/>
          </w:tcPr>
          <w:p w:rsidR="00767499" w:rsidRPr="00B24A41" w:rsidRDefault="00767499" w:rsidP="00767499">
            <w:pPr>
              <w:jc w:val="left"/>
              <w:rPr>
                <w:rFonts w:ascii="Century Gothic" w:eastAsia="HG丸ｺﾞｼｯｸM-PRO" w:hAnsi="Century Gothic"/>
              </w:rPr>
            </w:pPr>
          </w:p>
        </w:tc>
      </w:tr>
      <w:tr w:rsidR="006B6262" w:rsidRPr="00102E15" w:rsidTr="007C78AC">
        <w:trPr>
          <w:trHeight w:val="531"/>
        </w:trPr>
        <w:tc>
          <w:tcPr>
            <w:tcW w:w="1560" w:type="dxa"/>
            <w:vMerge/>
            <w:vAlign w:val="center"/>
          </w:tcPr>
          <w:p w:rsidR="00767499" w:rsidRPr="00B24A41" w:rsidRDefault="00767499" w:rsidP="00081EAB">
            <w:pPr>
              <w:spacing w:line="240" w:lineRule="exact"/>
              <w:jc w:val="center"/>
              <w:rPr>
                <w:rFonts w:ascii="Century Gothic" w:eastAsia="HG丸ｺﾞｼｯｸM-PRO" w:hAnsi="Century Gothic"/>
              </w:rPr>
            </w:pPr>
          </w:p>
        </w:tc>
        <w:tc>
          <w:tcPr>
            <w:tcW w:w="3158" w:type="dxa"/>
            <w:tcBorders>
              <w:top w:val="dashed" w:sz="4" w:space="0" w:color="auto"/>
              <w:right w:val="dashed" w:sz="4" w:space="0" w:color="auto"/>
            </w:tcBorders>
          </w:tcPr>
          <w:p w:rsidR="00767499" w:rsidRPr="00B24A41" w:rsidRDefault="00767499" w:rsidP="007C78AC">
            <w:pPr>
              <w:jc w:val="left"/>
              <w:rPr>
                <w:rFonts w:ascii="Century Gothic" w:eastAsia="HG丸ｺﾞｼｯｸM-PRO" w:hAnsi="Century Gothic"/>
                <w:sz w:val="18"/>
              </w:rPr>
            </w:pPr>
            <w:r w:rsidRPr="00B24A41">
              <w:rPr>
                <w:rFonts w:ascii="Century Gothic" w:eastAsia="HG丸ｺﾞｼｯｸM-PRO" w:hAnsi="Century Gothic" w:hint="eastAsia"/>
                <w:sz w:val="18"/>
              </w:rPr>
              <w:t>カタカナ</w:t>
            </w:r>
            <w:del w:id="9" w:author="伊藤彩香" w:date="2019-08-22T10:06:00Z">
              <w:r w:rsidRPr="00B24A41" w:rsidDel="0022284D">
                <w:rPr>
                  <w:rFonts w:ascii="Century Gothic" w:eastAsia="HG丸ｺﾞｼｯｸM-PRO" w:hAnsi="Century Gothic"/>
                  <w:sz w:val="18"/>
                </w:rPr>
                <w:delText xml:space="preserve"> </w:delText>
              </w:r>
            </w:del>
            <w:ins w:id="10" w:author="伊藤彩香" w:date="2019-08-22T10:05:00Z">
              <w:r w:rsidR="0022284D" w:rsidRPr="0022284D">
                <w:rPr>
                  <w:rFonts w:ascii="Century Gothic" w:eastAsia="HG丸ｺﾞｼｯｸM-PRO" w:hAnsi="Century Gothic"/>
                  <w:sz w:val="18"/>
                </w:rPr>
                <w:t>Phonetic</w:t>
              </w:r>
            </w:ins>
            <w:ins w:id="11" w:author="伊藤彩香" w:date="2019-08-22T10:06:00Z">
              <w:r w:rsidR="0022284D">
                <w:rPr>
                  <w:rFonts w:ascii="Century Gothic" w:eastAsia="HG丸ｺﾞｼｯｸM-PRO" w:hAnsi="Century Gothic" w:hint="eastAsia"/>
                  <w:sz w:val="18"/>
                </w:rPr>
                <w:t xml:space="preserve"> </w:t>
              </w:r>
            </w:ins>
            <w:ins w:id="12" w:author="伊藤彩香" w:date="2019-08-22T10:05:00Z">
              <w:r w:rsidR="0022284D" w:rsidRPr="0022284D">
                <w:rPr>
                  <w:rFonts w:ascii="Century Gothic" w:eastAsia="HG丸ｺﾞｼｯｸM-PRO" w:hAnsi="Century Gothic"/>
                  <w:sz w:val="18"/>
                </w:rPr>
                <w:t>Spelling</w:t>
              </w:r>
            </w:ins>
            <w:del w:id="13" w:author="伊藤彩香" w:date="2019-08-22T10:05:00Z">
              <w:r w:rsidRPr="00B24A41" w:rsidDel="0022284D">
                <w:rPr>
                  <w:rFonts w:ascii="Century Gothic" w:eastAsia="HG丸ｺﾞｼｯｸM-PRO" w:hAnsi="Century Gothic"/>
                  <w:sz w:val="18"/>
                </w:rPr>
                <w:delText xml:space="preserve">Katakana, if </w:delText>
              </w:r>
              <w:r w:rsidR="00C10C96" w:rsidRPr="00B24A41" w:rsidDel="0022284D">
                <w:rPr>
                  <w:rFonts w:ascii="Century Gothic" w:eastAsia="HG丸ｺﾞｼｯｸM-PRO" w:hAnsi="Century Gothic"/>
                  <w:sz w:val="18"/>
                </w:rPr>
                <w:delText>any</w:delText>
              </w:r>
            </w:del>
          </w:p>
          <w:p w:rsidR="00767499" w:rsidRPr="00B24A41" w:rsidRDefault="00767499">
            <w:pPr>
              <w:rPr>
                <w:rFonts w:ascii="Century Gothic" w:eastAsia="HG丸ｺﾞｼｯｸM-PRO" w:hAnsi="Century Gothic"/>
              </w:rPr>
            </w:pPr>
          </w:p>
        </w:tc>
        <w:tc>
          <w:tcPr>
            <w:tcW w:w="2733" w:type="dxa"/>
            <w:tcBorders>
              <w:top w:val="dashed" w:sz="4" w:space="0" w:color="auto"/>
              <w:left w:val="dashed" w:sz="4" w:space="0" w:color="auto"/>
              <w:right w:val="dashed" w:sz="4" w:space="0" w:color="auto"/>
            </w:tcBorders>
            <w:vAlign w:val="center"/>
          </w:tcPr>
          <w:p w:rsidR="00767499" w:rsidRPr="00B24A41" w:rsidRDefault="00767499" w:rsidP="0037505E">
            <w:pPr>
              <w:rPr>
                <w:rFonts w:ascii="Century Gothic" w:eastAsia="HG丸ｺﾞｼｯｸM-PRO" w:hAnsi="Century Gothic"/>
              </w:rPr>
            </w:pPr>
          </w:p>
        </w:tc>
        <w:tc>
          <w:tcPr>
            <w:tcW w:w="2733" w:type="dxa"/>
            <w:tcBorders>
              <w:top w:val="dashed" w:sz="4" w:space="0" w:color="auto"/>
              <w:left w:val="dashed" w:sz="4" w:space="0" w:color="auto"/>
            </w:tcBorders>
            <w:vAlign w:val="center"/>
          </w:tcPr>
          <w:p w:rsidR="00767499" w:rsidRPr="00B24A41" w:rsidRDefault="00767499" w:rsidP="0037505E">
            <w:pPr>
              <w:rPr>
                <w:rFonts w:ascii="Century Gothic" w:eastAsia="HG丸ｺﾞｼｯｸM-PRO" w:hAnsi="Century Gothic"/>
              </w:rPr>
            </w:pPr>
          </w:p>
        </w:tc>
      </w:tr>
      <w:tr w:rsidR="006B6262" w:rsidRPr="00102E15" w:rsidTr="007C78AC">
        <w:trPr>
          <w:trHeight w:val="565"/>
        </w:trPr>
        <w:tc>
          <w:tcPr>
            <w:tcW w:w="1560" w:type="dxa"/>
            <w:vAlign w:val="center"/>
          </w:tcPr>
          <w:p w:rsidR="005932A2" w:rsidRPr="00B24A41" w:rsidRDefault="005932A2" w:rsidP="005932A2">
            <w:pPr>
              <w:spacing w:line="240" w:lineRule="exact"/>
              <w:jc w:val="center"/>
              <w:rPr>
                <w:rFonts w:ascii="Century Gothic" w:eastAsia="HG丸ｺﾞｼｯｸM-PRO" w:hAnsi="Century Gothic"/>
              </w:rPr>
            </w:pPr>
            <w:r w:rsidRPr="00B24A41">
              <w:rPr>
                <w:rFonts w:ascii="Century Gothic" w:eastAsia="HG丸ｺﾞｼｯｸM-PRO" w:hAnsi="Century Gothic" w:hint="eastAsia"/>
              </w:rPr>
              <w:t>所属大学</w:t>
            </w:r>
          </w:p>
          <w:p w:rsidR="005932A2" w:rsidRPr="00B24A41" w:rsidRDefault="005932A2" w:rsidP="00A0772D">
            <w:pPr>
              <w:spacing w:line="240" w:lineRule="exact"/>
              <w:jc w:val="center"/>
              <w:rPr>
                <w:rFonts w:ascii="Century Gothic" w:eastAsia="HG丸ｺﾞｼｯｸM-PRO" w:hAnsi="Century Gothic"/>
                <w:sz w:val="16"/>
                <w:szCs w:val="16"/>
              </w:rPr>
            </w:pPr>
            <w:r w:rsidRPr="00B24A41">
              <w:rPr>
                <w:rFonts w:ascii="Century Gothic" w:eastAsia="HG丸ｺﾞｼｯｸM-PRO" w:hAnsi="Century Gothic"/>
                <w:sz w:val="16"/>
                <w:szCs w:val="16"/>
              </w:rPr>
              <w:t>Home Institution</w:t>
            </w:r>
          </w:p>
        </w:tc>
        <w:tc>
          <w:tcPr>
            <w:tcW w:w="8624" w:type="dxa"/>
            <w:gridSpan w:val="3"/>
            <w:vAlign w:val="center"/>
          </w:tcPr>
          <w:p w:rsidR="005932A2" w:rsidRPr="00B24A41" w:rsidRDefault="005932A2" w:rsidP="005932A2">
            <w:pPr>
              <w:spacing w:line="240" w:lineRule="exact"/>
              <w:ind w:firstLineChars="150" w:firstLine="315"/>
              <w:jc w:val="center"/>
              <w:rPr>
                <w:rFonts w:ascii="Century Gothic" w:eastAsia="HG丸ｺﾞｼｯｸM-PRO" w:hAnsi="Century Gothic"/>
              </w:rPr>
            </w:pPr>
          </w:p>
        </w:tc>
      </w:tr>
    </w:tbl>
    <w:p w:rsidR="004F79C8" w:rsidRPr="007C78AC" w:rsidDel="00773324" w:rsidRDefault="004F79C8" w:rsidP="004F79C8">
      <w:pPr>
        <w:rPr>
          <w:del w:id="14" w:author="川島枝梨花" w:date="2020-03-06T16:59:00Z"/>
          <w:rFonts w:ascii="Century Gothic" w:eastAsia="HG丸ｺﾞｼｯｸM-PRO" w:hAnsi="Century Gothic"/>
          <w:sz w:val="18"/>
          <w:szCs w:val="20"/>
        </w:rPr>
      </w:pPr>
      <w:bookmarkStart w:id="15" w:name="_Hlk17378503"/>
      <w:bookmarkStart w:id="16" w:name="_GoBack"/>
      <w:bookmarkEnd w:id="16"/>
      <w:del w:id="17" w:author="川島枝梨花" w:date="2020-03-06T16:59:00Z">
        <w:r w:rsidRPr="007C78AC" w:rsidDel="00773324">
          <w:rPr>
            <w:rFonts w:ascii="Century Gothic" w:eastAsia="HG丸ｺﾞｼｯｸM-PRO" w:hAnsi="Century Gothic" w:hint="eastAsia"/>
            <w:sz w:val="18"/>
            <w:szCs w:val="20"/>
          </w:rPr>
          <w:delText>下記書類の提出にあたり、「交換留学生（特別研究学生／特別聴講学生）出願手続き</w:delText>
        </w:r>
        <w:r w:rsidR="00460D02" w:rsidRPr="007C78AC" w:rsidDel="00773324">
          <w:rPr>
            <w:rFonts w:ascii="Century Gothic" w:eastAsia="HG丸ｺﾞｼｯｸM-PRO" w:hAnsi="Century Gothic" w:hint="eastAsia"/>
            <w:sz w:val="18"/>
            <w:szCs w:val="20"/>
          </w:rPr>
          <w:delText>案内</w:delText>
        </w:r>
        <w:r w:rsidRPr="007C78AC" w:rsidDel="00773324">
          <w:rPr>
            <w:rFonts w:ascii="Century Gothic" w:eastAsia="HG丸ｺﾞｼｯｸM-PRO" w:hAnsi="Century Gothic" w:hint="eastAsia"/>
            <w:sz w:val="18"/>
            <w:szCs w:val="20"/>
          </w:rPr>
          <w:delText>」をお読みください。</w:delText>
        </w:r>
      </w:del>
    </w:p>
    <w:p w:rsidR="00C32438" w:rsidRDefault="004F79C8" w:rsidP="00C32438">
      <w:pPr>
        <w:rPr>
          <w:ins w:id="18" w:author="伊藤彩香" w:date="2019-08-26T14:43:00Z"/>
          <w:rFonts w:ascii="Century Gothic" w:eastAsia="HG丸ｺﾞｼｯｸM-PRO" w:hAnsi="Century Gothic"/>
          <w:color w:val="FF0000"/>
          <w:sz w:val="18"/>
          <w:szCs w:val="20"/>
        </w:rPr>
      </w:pPr>
      <w:del w:id="19" w:author="川島枝梨花" w:date="2020-03-06T16:59:00Z">
        <w:r w:rsidRPr="007C78AC" w:rsidDel="00773324">
          <w:rPr>
            <w:rFonts w:ascii="Century Gothic" w:eastAsia="HG丸ｺﾞｼｯｸM-PRO" w:hAnsi="Century Gothic"/>
            <w:sz w:val="18"/>
            <w:szCs w:val="20"/>
          </w:rPr>
          <w:delText xml:space="preserve">Please </w:delText>
        </w:r>
        <w:r w:rsidR="00BF648D" w:rsidRPr="007C78AC" w:rsidDel="00773324">
          <w:rPr>
            <w:rFonts w:ascii="Century Gothic" w:eastAsia="HG丸ｺﾞｼｯｸM-PRO" w:hAnsi="Century Gothic"/>
            <w:sz w:val="18"/>
            <w:szCs w:val="20"/>
          </w:rPr>
          <w:delText xml:space="preserve">carefully </w:delText>
        </w:r>
        <w:r w:rsidRPr="007C78AC" w:rsidDel="00773324">
          <w:rPr>
            <w:rFonts w:ascii="Century Gothic" w:eastAsia="HG丸ｺﾞｼｯｸM-PRO" w:hAnsi="Century Gothic"/>
            <w:sz w:val="18"/>
            <w:szCs w:val="20"/>
          </w:rPr>
          <w:delText>read the “Exchange Student Admission (Special Research Student / Special Audit Student)</w:delText>
        </w:r>
        <w:r w:rsidR="006D675A" w:rsidRPr="007C78AC" w:rsidDel="00773324">
          <w:rPr>
            <w:rFonts w:ascii="Century Gothic" w:eastAsia="HG丸ｺﾞｼｯｸM-PRO" w:hAnsi="Century Gothic"/>
            <w:sz w:val="18"/>
            <w:szCs w:val="20"/>
          </w:rPr>
          <w:delText>”</w:delText>
        </w:r>
        <w:r w:rsidRPr="007C78AC" w:rsidDel="00773324">
          <w:rPr>
            <w:rFonts w:ascii="Century Gothic" w:eastAsia="HG丸ｺﾞｼｯｸM-PRO" w:hAnsi="Century Gothic"/>
            <w:sz w:val="18"/>
            <w:szCs w:val="20"/>
          </w:rPr>
          <w:delText xml:space="preserve"> before submit</w:delText>
        </w:r>
        <w:r w:rsidR="0071261B" w:rsidRPr="007C78AC" w:rsidDel="00773324">
          <w:rPr>
            <w:rFonts w:ascii="Century Gothic" w:eastAsia="HG丸ｺﾞｼｯｸM-PRO" w:hAnsi="Century Gothic" w:hint="eastAsia"/>
            <w:sz w:val="18"/>
            <w:szCs w:val="20"/>
          </w:rPr>
          <w:delText>ting</w:delText>
        </w:r>
        <w:r w:rsidRPr="007C78AC" w:rsidDel="00773324">
          <w:rPr>
            <w:rFonts w:ascii="Century Gothic" w:eastAsia="HG丸ｺﾞｼｯｸM-PRO" w:hAnsi="Century Gothic"/>
            <w:sz w:val="18"/>
            <w:szCs w:val="20"/>
          </w:rPr>
          <w:delText xml:space="preserve"> the following documents.</w:delText>
        </w:r>
      </w:del>
      <w:del w:id="20" w:author="伊藤彩香" w:date="2019-08-26T14:44:00Z">
        <w:r w:rsidR="00344F5F" w:rsidRPr="007C78AC" w:rsidDel="00C32438">
          <w:rPr>
            <w:rFonts w:ascii="Century Gothic" w:eastAsia="HG丸ｺﾞｼｯｸM-PRO" w:hAnsi="Century Gothic"/>
            <w:sz w:val="18"/>
            <w:szCs w:val="19"/>
          </w:rPr>
          <w:delText xml:space="preserve"> </w:delText>
        </w:r>
      </w:del>
      <w:ins w:id="21" w:author="伊藤彩香" w:date="2019-08-26T14:43:00Z">
        <w:r w:rsidR="00C32438">
          <w:rPr>
            <w:rFonts w:ascii="Century Gothic" w:eastAsia="HG丸ｺﾞｼｯｸM-PRO" w:hAnsi="Century Gothic"/>
            <w:sz w:val="18"/>
            <w:szCs w:val="20"/>
          </w:rPr>
          <w:t xml:space="preserve"> </w:t>
        </w:r>
      </w:ins>
    </w:p>
    <w:p w:rsidR="00D451B7" w:rsidRPr="007C78AC" w:rsidRDefault="00D451B7" w:rsidP="00344F5F">
      <w:pPr>
        <w:snapToGrid w:val="0"/>
        <w:rPr>
          <w:rFonts w:ascii="Century Gothic" w:eastAsia="HG丸ｺﾞｼｯｸM-PRO" w:hAnsi="Century Gothic"/>
          <w:sz w:val="18"/>
          <w:szCs w:val="19"/>
        </w:rPr>
      </w:pPr>
      <w:bookmarkStart w:id="22" w:name="_Hlk17378280"/>
      <w:bookmarkEnd w:id="15"/>
    </w:p>
    <w:bookmarkEnd w:id="22"/>
    <w:p w:rsidR="004F79C8" w:rsidRPr="007C78AC" w:rsidDel="00D451B7" w:rsidRDefault="004F79C8" w:rsidP="004F79C8">
      <w:pPr>
        <w:rPr>
          <w:del w:id="23" w:author="伊藤彩香" w:date="2019-08-22T10:58:00Z"/>
          <w:rFonts w:ascii="Century Gothic" w:eastAsia="HG丸ｺﾞｼｯｸM-PRO" w:hAnsi="Century Gothic"/>
          <w:b/>
          <w:sz w:val="18"/>
          <w:szCs w:val="20"/>
        </w:rPr>
      </w:pPr>
    </w:p>
    <w:p w:rsidR="00B36A44" w:rsidRPr="007C78AC" w:rsidRDefault="00B36A44" w:rsidP="007C78AC">
      <w:pPr>
        <w:ind w:left="90" w:hangingChars="50" w:hanging="90"/>
        <w:rPr>
          <w:ins w:id="24" w:author="伊藤彩香" w:date="2019-08-22T12:02:00Z"/>
          <w:rFonts w:ascii="Century Gothic" w:eastAsia="HG丸ｺﾞｼｯｸM-PRO" w:hAnsi="Century Gothic"/>
          <w:b/>
          <w:sz w:val="18"/>
          <w:szCs w:val="20"/>
          <w:u w:val="single"/>
        </w:rPr>
      </w:pPr>
      <w:bookmarkStart w:id="25" w:name="_Hlk17376561"/>
      <w:ins w:id="26" w:author="伊藤彩香" w:date="2019-08-22T12:02:00Z">
        <w:r w:rsidRPr="007C78AC">
          <w:rPr>
            <w:rFonts w:ascii="Century Gothic" w:eastAsia="HG丸ｺﾞｼｯｸM-PRO" w:hAnsi="Century Gothic" w:hint="eastAsia"/>
            <w:b/>
            <w:sz w:val="18"/>
            <w:szCs w:val="20"/>
          </w:rPr>
          <w:t>1</w:t>
        </w:r>
        <w:r w:rsidRPr="007C78AC">
          <w:rPr>
            <w:rFonts w:ascii="Century Gothic" w:eastAsia="HG丸ｺﾞｼｯｸM-PRO" w:hAnsi="Century Gothic"/>
            <w:b/>
            <w:sz w:val="18"/>
            <w:szCs w:val="20"/>
          </w:rPr>
          <w:t>.</w:t>
        </w:r>
      </w:ins>
      <w:ins w:id="27" w:author="伊藤彩香" w:date="2019-08-22T13:55:00Z">
        <w:r w:rsidR="00243A24" w:rsidRPr="007C78AC">
          <w:rPr>
            <w:rFonts w:ascii="Century Gothic" w:eastAsia="HG丸ｺﾞｼｯｸM-PRO" w:hAnsi="Century Gothic"/>
            <w:b/>
            <w:sz w:val="18"/>
            <w:szCs w:val="20"/>
          </w:rPr>
          <w:t xml:space="preserve"> </w:t>
        </w:r>
      </w:ins>
      <w:ins w:id="28" w:author="伊藤彩香" w:date="2019-08-22T10:58:00Z">
        <w:r w:rsidR="00D451B7" w:rsidRPr="007C78AC">
          <w:rPr>
            <w:rFonts w:ascii="Century Gothic" w:eastAsia="HG丸ｺﾞｼｯｸM-PRO" w:hAnsi="Century Gothic" w:hint="eastAsia"/>
            <w:b/>
            <w:sz w:val="18"/>
            <w:szCs w:val="20"/>
          </w:rPr>
          <w:t>提出書類</w:t>
        </w:r>
      </w:ins>
      <w:ins w:id="29" w:author="伊藤彩香" w:date="2019-08-22T11:28:00Z">
        <w:r w:rsidR="00A307DF" w:rsidRPr="007C78AC">
          <w:rPr>
            <w:rFonts w:ascii="Century Gothic" w:eastAsia="HG丸ｺﾞｼｯｸM-PRO" w:hAnsi="Century Gothic" w:hint="eastAsia"/>
            <w:b/>
            <w:sz w:val="18"/>
            <w:szCs w:val="20"/>
          </w:rPr>
          <w:t>が揃ったか確認し、</w:t>
        </w:r>
      </w:ins>
      <w:ins w:id="30" w:author="伊藤彩香" w:date="2019-08-22T10:58:00Z">
        <w:r w:rsidR="00D451B7" w:rsidRPr="007C78AC">
          <w:rPr>
            <w:rFonts w:ascii="Century Gothic" w:eastAsia="HG丸ｺﾞｼｯｸM-PRO" w:hAnsi="Century Gothic" w:hint="eastAsia"/>
            <w:b/>
            <w:sz w:val="18"/>
            <w:szCs w:val="20"/>
          </w:rPr>
          <w:t>チェック</w:t>
        </w:r>
      </w:ins>
      <w:customXmlInsRangeStart w:id="31" w:author="伊藤彩香" w:date="2019-08-22T11:04:00Z"/>
      <w:sdt>
        <w:sdtPr>
          <w:rPr>
            <w:rFonts w:ascii="Century Gothic" w:eastAsia="HG丸ｺﾞｼｯｸM-PRO" w:hAnsi="Century Gothic" w:hint="eastAsia"/>
            <w:b/>
            <w:sz w:val="18"/>
            <w:szCs w:val="20"/>
          </w:rPr>
          <w:id w:val="-261220189"/>
          <w14:checkbox>
            <w14:checked w14:val="1"/>
            <w14:checkedState w14:val="2612" w14:font="ＭＳ ゴシック"/>
            <w14:uncheckedState w14:val="2610" w14:font="ＭＳ ゴシック"/>
          </w14:checkbox>
        </w:sdtPr>
        <w:sdtEndPr/>
        <w:sdtContent>
          <w:customXmlInsRangeEnd w:id="31"/>
          <w:ins w:id="32" w:author="伊藤彩香" w:date="2019-08-22T11:04:00Z">
            <w:r w:rsidR="00C10657" w:rsidRPr="007C78AC">
              <w:rPr>
                <w:rFonts w:ascii="ＭＳ ゴシック" w:eastAsia="ＭＳ ゴシック" w:hAnsi="ＭＳ ゴシック" w:hint="eastAsia"/>
                <w:b/>
                <w:sz w:val="18"/>
                <w:szCs w:val="20"/>
              </w:rPr>
              <w:t>☒</w:t>
            </w:r>
          </w:ins>
          <w:customXmlInsRangeStart w:id="33" w:author="伊藤彩香" w:date="2019-08-22T11:04:00Z"/>
        </w:sdtContent>
      </w:sdt>
      <w:customXmlInsRangeEnd w:id="33"/>
      <w:ins w:id="34" w:author="伊藤彩香" w:date="2019-08-22T10:58:00Z">
        <w:r w:rsidR="00D451B7" w:rsidRPr="007C78AC">
          <w:rPr>
            <w:rFonts w:ascii="Century Gothic" w:eastAsia="HG丸ｺﾞｼｯｸM-PRO" w:hAnsi="Century Gothic" w:hint="eastAsia"/>
            <w:b/>
            <w:sz w:val="18"/>
            <w:szCs w:val="20"/>
          </w:rPr>
          <w:t>を入れてください</w:t>
        </w:r>
      </w:ins>
      <w:ins w:id="35" w:author="伊藤彩香" w:date="2019-08-22T11:29:00Z">
        <w:r w:rsidR="00A307DF" w:rsidRPr="007C78AC">
          <w:rPr>
            <w:rFonts w:ascii="Century Gothic" w:eastAsia="HG丸ｺﾞｼｯｸM-PRO" w:hAnsi="Century Gothic" w:hint="eastAsia"/>
            <w:b/>
            <w:sz w:val="18"/>
            <w:szCs w:val="20"/>
          </w:rPr>
          <w:t>。</w:t>
        </w:r>
      </w:ins>
    </w:p>
    <w:p w:rsidR="00C32438" w:rsidRDefault="00C32438" w:rsidP="00C32438">
      <w:pPr>
        <w:ind w:left="90" w:hangingChars="50" w:hanging="90"/>
        <w:rPr>
          <w:ins w:id="36" w:author="伊藤彩香" w:date="2019-08-26T14:43:00Z"/>
          <w:rFonts w:ascii="Century Gothic" w:eastAsia="HG丸ｺﾞｼｯｸM-PRO" w:hAnsi="Century Gothic"/>
          <w:sz w:val="18"/>
          <w:szCs w:val="20"/>
        </w:rPr>
      </w:pPr>
      <w:bookmarkStart w:id="37" w:name="_Hlk17381601"/>
      <w:ins w:id="38" w:author="伊藤彩香" w:date="2019-08-26T14:43:00Z">
        <w:r>
          <w:rPr>
            <w:rFonts w:ascii="Century Gothic" w:eastAsia="HG丸ｺﾞｼｯｸM-PRO" w:hAnsi="Century Gothic"/>
            <w:b/>
            <w:sz w:val="18"/>
            <w:szCs w:val="20"/>
          </w:rPr>
          <w:t xml:space="preserve">Have you gathered all the required documents? </w:t>
        </w:r>
        <w:bookmarkStart w:id="39" w:name="_Hlk17375382"/>
        <w:r>
          <w:rPr>
            <w:rFonts w:ascii="Century Gothic" w:eastAsia="HG丸ｺﾞｼｯｸM-PRO" w:hAnsi="Century Gothic"/>
            <w:b/>
            <w:sz w:val="18"/>
            <w:szCs w:val="20"/>
          </w:rPr>
          <w:t>If yes, please check each box.</w:t>
        </w:r>
        <w:bookmarkEnd w:id="39"/>
        <w:r>
          <w:rPr>
            <w:rFonts w:ascii="Century Gothic" w:eastAsia="HG丸ｺﾞｼｯｸM-PRO" w:hAnsi="Century Gothic"/>
            <w:sz w:val="18"/>
            <w:szCs w:val="20"/>
          </w:rPr>
          <w:tab/>
        </w:r>
      </w:ins>
    </w:p>
    <w:p w:rsidR="00C32438" w:rsidRDefault="00773324" w:rsidP="00C32438">
      <w:pPr>
        <w:rPr>
          <w:ins w:id="40" w:author="伊藤彩香" w:date="2019-08-26T14:43:00Z"/>
          <w:rFonts w:ascii="Century Gothic" w:eastAsia="HG丸ｺﾞｼｯｸM-PRO" w:hAnsi="Century Gothic"/>
          <w:sz w:val="18"/>
          <w:szCs w:val="20"/>
        </w:rPr>
      </w:pPr>
      <w:customXmlInsRangeStart w:id="41" w:author="伊藤彩香" w:date="2019-08-26T14:43:00Z"/>
      <w:sdt>
        <w:sdtPr>
          <w:rPr>
            <w:rFonts w:ascii="Century Gothic" w:eastAsia="HG丸ｺﾞｼｯｸM-PRO" w:hAnsi="Century Gothic"/>
            <w:sz w:val="18"/>
            <w:szCs w:val="20"/>
          </w:rPr>
          <w:id w:val="-471674649"/>
          <w14:checkbox>
            <w14:checked w14:val="0"/>
            <w14:checkedState w14:val="2612" w14:font="ＭＳ ゴシック"/>
            <w14:uncheckedState w14:val="2610" w14:font="ＭＳ ゴシック"/>
          </w14:checkbox>
        </w:sdtPr>
        <w:sdtEndPr/>
        <w:sdtContent>
          <w:customXmlInsRangeEnd w:id="41"/>
          <w:ins w:id="42" w:author="伊藤彩香" w:date="2019-08-26T14:43:00Z">
            <w:r w:rsidR="00C32438">
              <w:rPr>
                <w:rFonts w:ascii="ＭＳ ゴシック" w:eastAsia="ＭＳ ゴシック" w:hAnsi="ＭＳ ゴシック" w:hint="eastAsia"/>
                <w:sz w:val="18"/>
                <w:szCs w:val="20"/>
              </w:rPr>
              <w:t>☐</w:t>
            </w:r>
          </w:ins>
          <w:customXmlInsRangeStart w:id="43" w:author="伊藤彩香" w:date="2019-08-26T14:43:00Z"/>
        </w:sdtContent>
      </w:sdt>
      <w:customXmlInsRangeEnd w:id="43"/>
      <w:ins w:id="44" w:author="伊藤彩香" w:date="2019-08-26T14:43:00Z">
        <w:r w:rsidR="00C32438">
          <w:rPr>
            <w:rFonts w:ascii="Century Gothic" w:eastAsia="HG丸ｺﾞｼｯｸM-PRO" w:hAnsi="Century Gothic" w:hint="eastAsia"/>
            <w:sz w:val="18"/>
            <w:szCs w:val="20"/>
          </w:rPr>
          <w:t>出願書類提出確認書</w:t>
        </w:r>
        <w:r w:rsidR="00C32438">
          <w:rPr>
            <w:rFonts w:ascii="Century Gothic" w:eastAsia="HG丸ｺﾞｼｯｸM-PRO" w:hAnsi="Century Gothic"/>
            <w:sz w:val="18"/>
            <w:szCs w:val="20"/>
          </w:rPr>
          <w:t>/ Check List of Application Documents</w:t>
        </w:r>
      </w:ins>
    </w:p>
    <w:p w:rsidR="00C32438" w:rsidRDefault="00773324" w:rsidP="00C32438">
      <w:pPr>
        <w:rPr>
          <w:ins w:id="45" w:author="伊藤彩香" w:date="2019-08-26T14:43:00Z"/>
          <w:rFonts w:ascii="Century Gothic" w:eastAsia="HG丸ｺﾞｼｯｸM-PRO" w:hAnsi="Century Gothic"/>
          <w:sz w:val="18"/>
          <w:szCs w:val="20"/>
        </w:rPr>
      </w:pPr>
      <w:customXmlInsRangeStart w:id="46" w:author="伊藤彩香" w:date="2019-08-26T14:43:00Z"/>
      <w:sdt>
        <w:sdtPr>
          <w:rPr>
            <w:rFonts w:ascii="Century Gothic" w:eastAsia="HG丸ｺﾞｼｯｸM-PRO" w:hAnsi="Century Gothic"/>
            <w:sz w:val="18"/>
            <w:szCs w:val="20"/>
          </w:rPr>
          <w:id w:val="-1998414309"/>
          <w14:checkbox>
            <w14:checked w14:val="0"/>
            <w14:checkedState w14:val="2612" w14:font="ＭＳ ゴシック"/>
            <w14:uncheckedState w14:val="2610" w14:font="ＭＳ ゴシック"/>
          </w14:checkbox>
        </w:sdtPr>
        <w:sdtEndPr/>
        <w:sdtContent>
          <w:customXmlInsRangeEnd w:id="46"/>
          <w:ins w:id="47" w:author="伊藤彩香" w:date="2019-08-26T14:43:00Z">
            <w:r w:rsidR="00C32438">
              <w:rPr>
                <w:rFonts w:ascii="Segoe UI Symbol" w:eastAsia="HG丸ｺﾞｼｯｸM-PRO" w:hAnsi="Segoe UI Symbol" w:cs="Segoe UI Symbol"/>
                <w:sz w:val="18"/>
                <w:szCs w:val="20"/>
              </w:rPr>
              <w:t>☐</w:t>
            </w:r>
          </w:ins>
          <w:customXmlInsRangeStart w:id="48" w:author="伊藤彩香" w:date="2019-08-26T14:43:00Z"/>
        </w:sdtContent>
      </w:sdt>
      <w:customXmlInsRangeEnd w:id="48"/>
      <w:ins w:id="49" w:author="伊藤彩香" w:date="2019-08-26T14:43:00Z">
        <w:r w:rsidR="00C32438">
          <w:rPr>
            <w:rFonts w:ascii="Century Gothic" w:eastAsia="HG丸ｺﾞｼｯｸM-PRO" w:hAnsi="Century Gothic" w:hint="eastAsia"/>
            <w:sz w:val="18"/>
            <w:szCs w:val="20"/>
          </w:rPr>
          <w:t>入学願書</w:t>
        </w:r>
        <w:r w:rsidR="00C32438">
          <w:rPr>
            <w:rFonts w:ascii="Century Gothic" w:eastAsia="HG丸ｺﾞｼｯｸM-PRO" w:hAnsi="Century Gothic"/>
            <w:sz w:val="18"/>
            <w:szCs w:val="20"/>
          </w:rPr>
          <w:t>/ Application Form</w:t>
        </w:r>
        <w:r w:rsidR="00C32438">
          <w:rPr>
            <w:rFonts w:ascii="Century Gothic" w:eastAsia="HG丸ｺﾞｼｯｸM-PRO" w:hAnsi="Century Gothic" w:hint="eastAsia"/>
            <w:sz w:val="18"/>
            <w:szCs w:val="20"/>
          </w:rPr>
          <w:t xml:space="preserve">　</w:t>
        </w:r>
        <w:r w:rsidR="00C32438" w:rsidRPr="006D3626">
          <w:rPr>
            <w:rFonts w:ascii="Century Gothic" w:eastAsia="HG丸ｺﾞｼｯｸM-PRO" w:hAnsi="Century Gothic" w:hint="eastAsia"/>
            <w:color w:val="FF0000"/>
            <w:sz w:val="18"/>
            <w:szCs w:val="20"/>
          </w:rPr>
          <w:t>※申請者の直筆</w:t>
        </w:r>
        <w:r w:rsidR="00C32438">
          <w:rPr>
            <w:rFonts w:ascii="Century Gothic" w:eastAsia="HG丸ｺﾞｼｯｸM-PRO" w:hAnsi="Century Gothic" w:hint="eastAsia"/>
            <w:color w:val="FF0000"/>
            <w:sz w:val="18"/>
            <w:szCs w:val="20"/>
          </w:rPr>
          <w:t>署名のある原本</w:t>
        </w:r>
        <w:r w:rsidR="00C32438">
          <w:rPr>
            <w:rFonts w:ascii="Century Gothic" w:eastAsia="HG丸ｺﾞｼｯｸM-PRO" w:hAnsi="Century Gothic"/>
            <w:color w:val="FF0000"/>
            <w:sz w:val="18"/>
            <w:szCs w:val="20"/>
          </w:rPr>
          <w:t xml:space="preserve"> Original copy with </w:t>
        </w:r>
        <w:r w:rsidR="00C32438">
          <w:rPr>
            <w:rFonts w:ascii="Century Gothic" w:eastAsia="HG丸ｺﾞｼｯｸM-PRO" w:hAnsi="Century Gothic" w:hint="eastAsia"/>
            <w:color w:val="FF0000"/>
            <w:sz w:val="18"/>
            <w:szCs w:val="20"/>
          </w:rPr>
          <w:t>a</w:t>
        </w:r>
        <w:r w:rsidR="00C32438">
          <w:rPr>
            <w:rFonts w:ascii="Century Gothic" w:eastAsia="HG丸ｺﾞｼｯｸM-PRO" w:hAnsi="Century Gothic"/>
            <w:color w:val="FF0000"/>
            <w:sz w:val="18"/>
            <w:szCs w:val="20"/>
          </w:rPr>
          <w:t>pplicant’s handwritten signature</w:t>
        </w:r>
      </w:ins>
    </w:p>
    <w:p w:rsidR="00C32438" w:rsidRPr="00C32438" w:rsidRDefault="00773324" w:rsidP="00C32438">
      <w:pPr>
        <w:rPr>
          <w:ins w:id="50" w:author="伊藤彩香" w:date="2019-08-26T14:43:00Z"/>
          <w:rFonts w:ascii="Century Gothic" w:eastAsia="HG丸ｺﾞｼｯｸM-PRO" w:hAnsi="Century Gothic"/>
          <w:sz w:val="18"/>
          <w:szCs w:val="20"/>
        </w:rPr>
      </w:pPr>
      <w:customXmlInsRangeStart w:id="51" w:author="伊藤彩香" w:date="2019-08-26T14:43:00Z"/>
      <w:sdt>
        <w:sdtPr>
          <w:rPr>
            <w:rFonts w:ascii="Century Gothic" w:eastAsia="HG丸ｺﾞｼｯｸM-PRO" w:hAnsi="Century Gothic"/>
            <w:sz w:val="18"/>
            <w:szCs w:val="20"/>
          </w:rPr>
          <w:id w:val="-523792666"/>
          <w14:checkbox>
            <w14:checked w14:val="0"/>
            <w14:checkedState w14:val="2612" w14:font="ＭＳ ゴシック"/>
            <w14:uncheckedState w14:val="2610" w14:font="ＭＳ ゴシック"/>
          </w14:checkbox>
        </w:sdtPr>
        <w:sdtEndPr/>
        <w:sdtContent>
          <w:customXmlInsRangeEnd w:id="51"/>
          <w:ins w:id="52" w:author="伊藤彩香" w:date="2019-08-26T14:44:00Z">
            <w:r w:rsidR="00C32438">
              <w:rPr>
                <w:rFonts w:ascii="ＭＳ ゴシック" w:eastAsia="ＭＳ ゴシック" w:hAnsi="ＭＳ ゴシック" w:hint="eastAsia"/>
                <w:sz w:val="18"/>
                <w:szCs w:val="20"/>
              </w:rPr>
              <w:t>☐</w:t>
            </w:r>
          </w:ins>
          <w:customXmlInsRangeStart w:id="53" w:author="伊藤彩香" w:date="2019-08-26T14:43:00Z"/>
        </w:sdtContent>
      </w:sdt>
      <w:customXmlInsRangeEnd w:id="53"/>
      <w:ins w:id="54" w:author="伊藤彩香" w:date="2019-08-26T14:44:00Z">
        <w:r w:rsidR="00C32438" w:rsidRPr="00D1251D">
          <w:rPr>
            <w:rFonts w:ascii="Century Gothic" w:eastAsia="HG丸ｺﾞｼｯｸM-PRO" w:hAnsi="Century Gothic" w:hint="eastAsia"/>
            <w:sz w:val="18"/>
            <w:szCs w:val="20"/>
          </w:rPr>
          <w:t>研究計画書</w:t>
        </w:r>
        <w:r w:rsidR="00C32438" w:rsidRPr="00D1251D">
          <w:rPr>
            <w:rFonts w:ascii="Century Gothic" w:eastAsia="HG丸ｺﾞｼｯｸM-PRO" w:hAnsi="Century Gothic"/>
            <w:sz w:val="18"/>
            <w:szCs w:val="20"/>
          </w:rPr>
          <w:t>/ Research Plan</w:t>
        </w:r>
      </w:ins>
    </w:p>
    <w:p w:rsidR="00C32438" w:rsidRDefault="00773324" w:rsidP="00C32438">
      <w:pPr>
        <w:rPr>
          <w:ins w:id="55" w:author="伊藤彩香" w:date="2019-08-26T14:43:00Z"/>
          <w:rFonts w:ascii="Century Gothic" w:eastAsia="HG丸ｺﾞｼｯｸM-PRO" w:hAnsi="Century Gothic"/>
          <w:sz w:val="18"/>
          <w:szCs w:val="20"/>
        </w:rPr>
      </w:pPr>
      <w:customXmlInsRangeStart w:id="56" w:author="伊藤彩香" w:date="2019-08-26T14:43:00Z"/>
      <w:sdt>
        <w:sdtPr>
          <w:rPr>
            <w:rFonts w:ascii="Century Gothic" w:eastAsia="HG丸ｺﾞｼｯｸM-PRO" w:hAnsi="Century Gothic"/>
            <w:sz w:val="18"/>
            <w:szCs w:val="20"/>
          </w:rPr>
          <w:id w:val="1748697945"/>
          <w14:checkbox>
            <w14:checked w14:val="0"/>
            <w14:checkedState w14:val="2612" w14:font="ＭＳ ゴシック"/>
            <w14:uncheckedState w14:val="2610" w14:font="ＭＳ ゴシック"/>
          </w14:checkbox>
        </w:sdtPr>
        <w:sdtEndPr/>
        <w:sdtContent>
          <w:customXmlInsRangeEnd w:id="56"/>
          <w:ins w:id="57" w:author="伊藤彩香" w:date="2019-08-26T14:43:00Z">
            <w:r w:rsidR="00C32438">
              <w:rPr>
                <w:rFonts w:ascii="Segoe UI Symbol" w:eastAsia="HG丸ｺﾞｼｯｸM-PRO" w:hAnsi="Segoe UI Symbol" w:cs="Segoe UI Symbol"/>
                <w:sz w:val="18"/>
                <w:szCs w:val="20"/>
              </w:rPr>
              <w:t>☐</w:t>
            </w:r>
          </w:ins>
          <w:customXmlInsRangeStart w:id="58" w:author="伊藤彩香" w:date="2019-08-26T14:43:00Z"/>
        </w:sdtContent>
      </w:sdt>
      <w:customXmlInsRangeEnd w:id="58"/>
      <w:ins w:id="59" w:author="伊藤彩香" w:date="2019-08-26T14:43:00Z">
        <w:r w:rsidR="00C32438">
          <w:rPr>
            <w:rFonts w:ascii="Century Gothic" w:eastAsia="HG丸ｺﾞｼｯｸM-PRO" w:hAnsi="Century Gothic" w:hint="eastAsia"/>
            <w:sz w:val="18"/>
            <w:szCs w:val="20"/>
          </w:rPr>
          <w:t>写真</w:t>
        </w:r>
        <w:r w:rsidR="00C32438">
          <w:rPr>
            <w:rFonts w:ascii="Century Gothic" w:eastAsia="HG丸ｺﾞｼｯｸM-PRO" w:hAnsi="Century Gothic"/>
            <w:sz w:val="18"/>
            <w:szCs w:val="20"/>
          </w:rPr>
          <w:t>4</w:t>
        </w:r>
        <w:r w:rsidR="00C32438">
          <w:rPr>
            <w:rFonts w:ascii="Century Gothic" w:eastAsia="HG丸ｺﾞｼｯｸM-PRO" w:hAnsi="Century Gothic" w:hint="eastAsia"/>
            <w:sz w:val="18"/>
            <w:szCs w:val="20"/>
          </w:rPr>
          <w:t>枚</w:t>
        </w:r>
        <w:r w:rsidR="00C32438">
          <w:rPr>
            <w:rFonts w:ascii="Century Gothic" w:eastAsia="HG丸ｺﾞｼｯｸM-PRO" w:hAnsi="Century Gothic"/>
            <w:sz w:val="18"/>
            <w:szCs w:val="20"/>
          </w:rPr>
          <w:t xml:space="preserve"> </w:t>
        </w:r>
        <w:r w:rsidR="00C32438">
          <w:rPr>
            <w:rFonts w:ascii="Century Gothic" w:eastAsia="HG丸ｺﾞｼｯｸM-PRO" w:hAnsi="Century Gothic" w:hint="eastAsia"/>
            <w:sz w:val="18"/>
            <w:szCs w:val="20"/>
          </w:rPr>
          <w:t>縦</w:t>
        </w:r>
        <w:r w:rsidR="00C32438">
          <w:rPr>
            <w:rFonts w:ascii="Century Gothic" w:eastAsia="HG丸ｺﾞｼｯｸM-PRO" w:hAnsi="Century Gothic"/>
            <w:sz w:val="18"/>
            <w:szCs w:val="20"/>
          </w:rPr>
          <w:t>4cm</w:t>
        </w:r>
        <w:r w:rsidR="00C32438">
          <w:rPr>
            <w:rFonts w:ascii="Century Gothic" w:eastAsia="HG丸ｺﾞｼｯｸM-PRO" w:hAnsi="Century Gothic" w:hint="eastAsia"/>
            <w:sz w:val="18"/>
            <w:szCs w:val="20"/>
          </w:rPr>
          <w:t>×横</w:t>
        </w:r>
        <w:r w:rsidR="00C32438">
          <w:rPr>
            <w:rFonts w:ascii="Century Gothic" w:eastAsia="HG丸ｺﾞｼｯｸM-PRO" w:hAnsi="Century Gothic"/>
            <w:sz w:val="18"/>
            <w:szCs w:val="20"/>
          </w:rPr>
          <w:t>3cm/ Four Photos of Applicant 4cm</w:t>
        </w:r>
        <w:r w:rsidR="00C32438">
          <w:rPr>
            <w:rFonts w:ascii="Century Gothic" w:eastAsia="HG丸ｺﾞｼｯｸM-PRO" w:hAnsi="Century Gothic" w:hint="eastAsia"/>
            <w:sz w:val="18"/>
            <w:szCs w:val="20"/>
          </w:rPr>
          <w:t>×</w:t>
        </w:r>
        <w:r w:rsidR="00C32438">
          <w:rPr>
            <w:rFonts w:ascii="Century Gothic" w:eastAsia="HG丸ｺﾞｼｯｸM-PRO" w:hAnsi="Century Gothic"/>
            <w:sz w:val="18"/>
            <w:szCs w:val="20"/>
          </w:rPr>
          <w:t>3cm</w:t>
        </w:r>
      </w:ins>
    </w:p>
    <w:p w:rsidR="00C32438" w:rsidRDefault="00773324" w:rsidP="00C32438">
      <w:pPr>
        <w:rPr>
          <w:ins w:id="60" w:author="伊藤彩香" w:date="2019-08-26T14:43:00Z"/>
          <w:rFonts w:ascii="Century Gothic" w:eastAsia="HG丸ｺﾞｼｯｸM-PRO" w:hAnsi="Century Gothic"/>
          <w:sz w:val="18"/>
          <w:szCs w:val="20"/>
        </w:rPr>
      </w:pPr>
      <w:customXmlInsRangeStart w:id="61" w:author="伊藤彩香" w:date="2019-08-26T14:43:00Z"/>
      <w:sdt>
        <w:sdtPr>
          <w:rPr>
            <w:rFonts w:ascii="Century Gothic" w:eastAsia="HG丸ｺﾞｼｯｸM-PRO" w:hAnsi="Century Gothic"/>
            <w:sz w:val="18"/>
            <w:szCs w:val="20"/>
          </w:rPr>
          <w:id w:val="-1121537704"/>
          <w14:checkbox>
            <w14:checked w14:val="0"/>
            <w14:checkedState w14:val="2612" w14:font="ＭＳ ゴシック"/>
            <w14:uncheckedState w14:val="2610" w14:font="ＭＳ ゴシック"/>
          </w14:checkbox>
        </w:sdtPr>
        <w:sdtEndPr/>
        <w:sdtContent>
          <w:customXmlInsRangeEnd w:id="61"/>
          <w:ins w:id="62" w:author="伊藤彩香" w:date="2019-08-26T14:43:00Z">
            <w:r w:rsidR="00C32438">
              <w:rPr>
                <w:rFonts w:ascii="Segoe UI Symbol" w:eastAsia="HG丸ｺﾞｼｯｸM-PRO" w:hAnsi="Segoe UI Symbol" w:cs="Segoe UI Symbol"/>
                <w:sz w:val="18"/>
                <w:szCs w:val="20"/>
              </w:rPr>
              <w:t>☐</w:t>
            </w:r>
          </w:ins>
          <w:customXmlInsRangeStart w:id="63" w:author="伊藤彩香" w:date="2019-08-26T14:43:00Z"/>
        </w:sdtContent>
      </w:sdt>
      <w:customXmlInsRangeEnd w:id="63"/>
      <w:ins w:id="64" w:author="伊藤彩香" w:date="2019-08-26T14:43:00Z">
        <w:r w:rsidR="00C32438">
          <w:rPr>
            <w:rFonts w:ascii="Century Gothic" w:eastAsia="HG丸ｺﾞｼｯｸM-PRO" w:hAnsi="Century Gothic" w:hint="eastAsia"/>
            <w:sz w:val="18"/>
            <w:szCs w:val="20"/>
          </w:rPr>
          <w:t>成績証明書</w:t>
        </w:r>
        <w:r w:rsidR="00C32438">
          <w:rPr>
            <w:rFonts w:ascii="Century Gothic" w:eastAsia="HG丸ｺﾞｼｯｸM-PRO" w:hAnsi="Century Gothic"/>
            <w:sz w:val="18"/>
            <w:szCs w:val="20"/>
          </w:rPr>
          <w:t>/ Official Transcript</w:t>
        </w:r>
        <w:r w:rsidR="00C32438">
          <w:rPr>
            <w:rFonts w:ascii="Century Gothic" w:eastAsia="HG丸ｺﾞｼｯｸM-PRO" w:hAnsi="Century Gothic" w:hint="eastAsia"/>
            <w:sz w:val="18"/>
            <w:szCs w:val="20"/>
          </w:rPr>
          <w:t xml:space="preserve">　</w:t>
        </w:r>
        <w:r w:rsidR="00C32438" w:rsidRPr="006D3626">
          <w:rPr>
            <w:rFonts w:ascii="Century Gothic" w:eastAsia="HG丸ｺﾞｼｯｸM-PRO" w:hAnsi="Century Gothic" w:hint="eastAsia"/>
            <w:color w:val="FF0000"/>
            <w:sz w:val="18"/>
            <w:szCs w:val="20"/>
          </w:rPr>
          <w:t>※</w:t>
        </w:r>
        <w:r w:rsidR="00C32438">
          <w:rPr>
            <w:rFonts w:ascii="Century Gothic" w:eastAsia="HG丸ｺﾞｼｯｸM-PRO" w:hAnsi="Century Gothic" w:hint="eastAsia"/>
            <w:color w:val="FF0000"/>
            <w:sz w:val="18"/>
            <w:szCs w:val="20"/>
          </w:rPr>
          <w:t>原本</w:t>
        </w:r>
        <w:r w:rsidR="00C32438">
          <w:rPr>
            <w:rFonts w:ascii="Century Gothic" w:eastAsia="HG丸ｺﾞｼｯｸM-PRO" w:hAnsi="Century Gothic"/>
            <w:color w:val="FF0000"/>
            <w:sz w:val="18"/>
            <w:szCs w:val="20"/>
          </w:rPr>
          <w:t xml:space="preserve"> Original Copy</w:t>
        </w:r>
      </w:ins>
    </w:p>
    <w:p w:rsidR="00C32438" w:rsidRDefault="00773324" w:rsidP="00C32438">
      <w:pPr>
        <w:rPr>
          <w:ins w:id="65" w:author="伊藤彩香" w:date="2019-08-26T14:43:00Z"/>
          <w:rFonts w:ascii="Century Gothic" w:eastAsia="HG丸ｺﾞｼｯｸM-PRO" w:hAnsi="Century Gothic"/>
          <w:sz w:val="18"/>
          <w:szCs w:val="20"/>
        </w:rPr>
      </w:pPr>
      <w:customXmlInsRangeStart w:id="66" w:author="伊藤彩香" w:date="2019-08-26T14:43:00Z"/>
      <w:sdt>
        <w:sdtPr>
          <w:rPr>
            <w:rFonts w:ascii="Century Gothic" w:eastAsia="HG丸ｺﾞｼｯｸM-PRO" w:hAnsi="Century Gothic"/>
            <w:sz w:val="18"/>
            <w:szCs w:val="20"/>
          </w:rPr>
          <w:id w:val="-621990579"/>
          <w14:checkbox>
            <w14:checked w14:val="0"/>
            <w14:checkedState w14:val="2612" w14:font="ＭＳ ゴシック"/>
            <w14:uncheckedState w14:val="2610" w14:font="ＭＳ ゴシック"/>
          </w14:checkbox>
        </w:sdtPr>
        <w:sdtEndPr/>
        <w:sdtContent>
          <w:customXmlInsRangeEnd w:id="66"/>
          <w:ins w:id="67" w:author="伊藤彩香" w:date="2019-08-26T14:43:00Z">
            <w:r w:rsidR="00C32438">
              <w:rPr>
                <w:rFonts w:ascii="Segoe UI Symbol" w:eastAsia="HG丸ｺﾞｼｯｸM-PRO" w:hAnsi="Segoe UI Symbol" w:cs="Segoe UI Symbol"/>
                <w:sz w:val="18"/>
                <w:szCs w:val="20"/>
              </w:rPr>
              <w:t>☐</w:t>
            </w:r>
          </w:ins>
          <w:customXmlInsRangeStart w:id="68" w:author="伊藤彩香" w:date="2019-08-26T14:43:00Z"/>
        </w:sdtContent>
      </w:sdt>
      <w:customXmlInsRangeEnd w:id="68"/>
      <w:ins w:id="69" w:author="伊藤彩香" w:date="2019-08-26T14:43:00Z">
        <w:r w:rsidR="00C32438">
          <w:rPr>
            <w:rFonts w:ascii="Century Gothic" w:eastAsia="HG丸ｺﾞｼｯｸM-PRO" w:hAnsi="Century Gothic" w:hint="eastAsia"/>
            <w:sz w:val="18"/>
            <w:szCs w:val="20"/>
          </w:rPr>
          <w:t>交換留学許可証</w:t>
        </w:r>
        <w:r w:rsidR="00C32438">
          <w:rPr>
            <w:rFonts w:ascii="Century Gothic" w:eastAsia="HG丸ｺﾞｼｯｸM-PRO" w:hAnsi="Century Gothic"/>
            <w:sz w:val="18"/>
            <w:szCs w:val="20"/>
          </w:rPr>
          <w:t>/</w:t>
        </w:r>
        <w:r w:rsidR="00C32438">
          <w:rPr>
            <w:rFonts w:ascii="Century Gothic" w:eastAsia="HG丸ｺﾞｼｯｸM-PRO" w:hAnsi="Century Gothic" w:hint="eastAsia"/>
            <w:sz w:val="18"/>
            <w:szCs w:val="20"/>
          </w:rPr>
          <w:t>O</w:t>
        </w:r>
        <w:r w:rsidR="00C32438">
          <w:rPr>
            <w:rFonts w:ascii="Century Gothic" w:eastAsia="HG丸ｺﾞｼｯｸM-PRO" w:hAnsi="Century Gothic"/>
            <w:sz w:val="18"/>
            <w:szCs w:val="20"/>
          </w:rPr>
          <w:t>fficial Nomination Letter</w:t>
        </w:r>
        <w:r w:rsidR="00C32438">
          <w:rPr>
            <w:rFonts w:ascii="Century Gothic" w:eastAsia="HG丸ｺﾞｼｯｸM-PRO" w:hAnsi="Century Gothic" w:hint="eastAsia"/>
            <w:sz w:val="18"/>
            <w:szCs w:val="20"/>
          </w:rPr>
          <w:t xml:space="preserve">　</w:t>
        </w:r>
        <w:r w:rsidR="00C32438" w:rsidRPr="006D3626">
          <w:rPr>
            <w:rFonts w:ascii="Century Gothic" w:eastAsia="HG丸ｺﾞｼｯｸM-PRO" w:hAnsi="Century Gothic" w:hint="eastAsia"/>
            <w:color w:val="FF0000"/>
            <w:sz w:val="18"/>
            <w:szCs w:val="20"/>
          </w:rPr>
          <w:t>※</w:t>
        </w:r>
      </w:ins>
      <w:ins w:id="70" w:author="伊藤彩香" w:date="2019-08-28T13:37:00Z">
        <w:r w:rsidR="00466E7E">
          <w:rPr>
            <w:rFonts w:ascii="Century Gothic" w:eastAsia="HG丸ｺﾞｼｯｸM-PRO" w:hAnsi="Century Gothic" w:hint="eastAsia"/>
            <w:color w:val="FF0000"/>
            <w:sz w:val="18"/>
            <w:szCs w:val="20"/>
          </w:rPr>
          <w:t>担当者の</w:t>
        </w:r>
      </w:ins>
      <w:ins w:id="71" w:author="伊藤彩香" w:date="2019-08-26T14:43:00Z">
        <w:r w:rsidR="00C32438" w:rsidRPr="006D3626">
          <w:rPr>
            <w:rFonts w:ascii="Century Gothic" w:eastAsia="HG丸ｺﾞｼｯｸM-PRO" w:hAnsi="Century Gothic" w:hint="eastAsia"/>
            <w:color w:val="FF0000"/>
            <w:sz w:val="18"/>
            <w:szCs w:val="20"/>
          </w:rPr>
          <w:t>直筆</w:t>
        </w:r>
        <w:r w:rsidR="00C32438">
          <w:rPr>
            <w:rFonts w:ascii="Century Gothic" w:eastAsia="HG丸ｺﾞｼｯｸM-PRO" w:hAnsi="Century Gothic" w:hint="eastAsia"/>
            <w:color w:val="FF0000"/>
            <w:sz w:val="18"/>
            <w:szCs w:val="20"/>
          </w:rPr>
          <w:t>署名のある原本</w:t>
        </w:r>
        <w:r w:rsidR="00C32438">
          <w:rPr>
            <w:rFonts w:ascii="Century Gothic" w:eastAsia="HG丸ｺﾞｼｯｸM-PRO" w:hAnsi="Century Gothic"/>
            <w:color w:val="FF0000"/>
            <w:sz w:val="18"/>
            <w:szCs w:val="20"/>
          </w:rPr>
          <w:t xml:space="preserve"> Original copy with </w:t>
        </w:r>
      </w:ins>
      <w:ins w:id="72" w:author="伊藤彩香" w:date="2019-08-28T13:37:00Z">
        <w:r w:rsidR="00466E7E">
          <w:rPr>
            <w:rFonts w:ascii="Century Gothic" w:eastAsia="HG丸ｺﾞｼｯｸM-PRO" w:hAnsi="Century Gothic" w:hint="eastAsia"/>
            <w:color w:val="FF0000"/>
            <w:sz w:val="18"/>
            <w:szCs w:val="20"/>
          </w:rPr>
          <w:t>c</w:t>
        </w:r>
        <w:r w:rsidR="00466E7E">
          <w:rPr>
            <w:rFonts w:ascii="Century Gothic" w:eastAsia="HG丸ｺﾞｼｯｸM-PRO" w:hAnsi="Century Gothic"/>
            <w:color w:val="FF0000"/>
            <w:sz w:val="18"/>
            <w:szCs w:val="20"/>
          </w:rPr>
          <w:t xml:space="preserve">oordinator’s </w:t>
        </w:r>
      </w:ins>
      <w:ins w:id="73" w:author="伊藤彩香" w:date="2019-08-26T14:43:00Z">
        <w:r w:rsidR="00C32438">
          <w:rPr>
            <w:rFonts w:ascii="Century Gothic" w:eastAsia="HG丸ｺﾞｼｯｸM-PRO" w:hAnsi="Century Gothic"/>
            <w:color w:val="FF0000"/>
            <w:sz w:val="18"/>
            <w:szCs w:val="20"/>
          </w:rPr>
          <w:t>signature</w:t>
        </w:r>
      </w:ins>
    </w:p>
    <w:p w:rsidR="00C32438" w:rsidRDefault="00773324" w:rsidP="00C32438">
      <w:pPr>
        <w:rPr>
          <w:ins w:id="74" w:author="伊藤彩香" w:date="2019-08-26T14:43:00Z"/>
          <w:rFonts w:ascii="Century Gothic" w:eastAsia="HG丸ｺﾞｼｯｸM-PRO" w:hAnsi="Century Gothic"/>
          <w:sz w:val="18"/>
          <w:szCs w:val="20"/>
        </w:rPr>
      </w:pPr>
      <w:customXmlInsRangeStart w:id="75" w:author="伊藤彩香" w:date="2019-08-26T14:43:00Z"/>
      <w:sdt>
        <w:sdtPr>
          <w:rPr>
            <w:rFonts w:ascii="Century Gothic" w:eastAsia="HG丸ｺﾞｼｯｸM-PRO" w:hAnsi="Century Gothic"/>
            <w:sz w:val="18"/>
            <w:szCs w:val="20"/>
          </w:rPr>
          <w:id w:val="560062316"/>
          <w14:checkbox>
            <w14:checked w14:val="0"/>
            <w14:checkedState w14:val="2612" w14:font="ＭＳ ゴシック"/>
            <w14:uncheckedState w14:val="2610" w14:font="ＭＳ ゴシック"/>
          </w14:checkbox>
        </w:sdtPr>
        <w:sdtEndPr/>
        <w:sdtContent>
          <w:customXmlInsRangeEnd w:id="75"/>
          <w:ins w:id="76" w:author="伊藤彩香" w:date="2019-08-26T14:43:00Z">
            <w:r w:rsidR="00C32438">
              <w:rPr>
                <w:rFonts w:ascii="Segoe UI Symbol" w:eastAsia="HG丸ｺﾞｼｯｸM-PRO" w:hAnsi="Segoe UI Symbol" w:cs="Segoe UI Symbol"/>
                <w:sz w:val="18"/>
                <w:szCs w:val="20"/>
              </w:rPr>
              <w:t>☐</w:t>
            </w:r>
          </w:ins>
          <w:customXmlInsRangeStart w:id="77" w:author="伊藤彩香" w:date="2019-08-26T14:43:00Z"/>
        </w:sdtContent>
      </w:sdt>
      <w:customXmlInsRangeEnd w:id="77"/>
      <w:ins w:id="78" w:author="伊藤彩香" w:date="2019-08-26T14:43:00Z">
        <w:r w:rsidR="00C32438">
          <w:rPr>
            <w:rFonts w:ascii="Century Gothic" w:eastAsia="HG丸ｺﾞｼｯｸM-PRO" w:hAnsi="Century Gothic" w:hint="eastAsia"/>
            <w:sz w:val="18"/>
            <w:szCs w:val="20"/>
          </w:rPr>
          <w:t>推薦書</w:t>
        </w:r>
        <w:r w:rsidR="00C32438">
          <w:rPr>
            <w:rFonts w:ascii="Century Gothic" w:eastAsia="HG丸ｺﾞｼｯｸM-PRO" w:hAnsi="Century Gothic"/>
            <w:sz w:val="18"/>
            <w:szCs w:val="20"/>
          </w:rPr>
          <w:t>/ Recommendation Letter</w:t>
        </w:r>
        <w:r w:rsidR="00C32438">
          <w:rPr>
            <w:rFonts w:ascii="Century Gothic" w:eastAsia="HG丸ｺﾞｼｯｸM-PRO" w:hAnsi="Century Gothic" w:hint="eastAsia"/>
            <w:sz w:val="18"/>
            <w:szCs w:val="20"/>
          </w:rPr>
          <w:t xml:space="preserve">　</w:t>
        </w:r>
        <w:r w:rsidR="00C32438" w:rsidRPr="006D3626">
          <w:rPr>
            <w:rFonts w:ascii="Century Gothic" w:eastAsia="HG丸ｺﾞｼｯｸM-PRO" w:hAnsi="Century Gothic" w:hint="eastAsia"/>
            <w:color w:val="FF0000"/>
            <w:sz w:val="18"/>
            <w:szCs w:val="20"/>
          </w:rPr>
          <w:t>※推薦者の直筆</w:t>
        </w:r>
        <w:r w:rsidR="00C32438">
          <w:rPr>
            <w:rFonts w:ascii="Century Gothic" w:eastAsia="HG丸ｺﾞｼｯｸM-PRO" w:hAnsi="Century Gothic" w:hint="eastAsia"/>
            <w:color w:val="FF0000"/>
            <w:sz w:val="18"/>
            <w:szCs w:val="20"/>
          </w:rPr>
          <w:t>署名のある原本</w:t>
        </w:r>
        <w:r w:rsidR="00C32438">
          <w:rPr>
            <w:rFonts w:ascii="Century Gothic" w:eastAsia="HG丸ｺﾞｼｯｸM-PRO" w:hAnsi="Century Gothic"/>
            <w:color w:val="FF0000"/>
            <w:sz w:val="18"/>
            <w:szCs w:val="20"/>
          </w:rPr>
          <w:t xml:space="preserve"> Original copy with recommender’s signature</w:t>
        </w:r>
      </w:ins>
    </w:p>
    <w:p w:rsidR="00C32438" w:rsidRDefault="00773324" w:rsidP="00C32438">
      <w:pPr>
        <w:rPr>
          <w:ins w:id="79" w:author="伊藤彩香" w:date="2019-08-26T14:43:00Z"/>
          <w:rFonts w:ascii="Century Gothic" w:eastAsia="HG丸ｺﾞｼｯｸM-PRO" w:hAnsi="Century Gothic"/>
          <w:sz w:val="18"/>
          <w:szCs w:val="20"/>
        </w:rPr>
      </w:pPr>
      <w:customXmlInsRangeStart w:id="80" w:author="伊藤彩香" w:date="2019-08-26T14:43:00Z"/>
      <w:sdt>
        <w:sdtPr>
          <w:rPr>
            <w:rFonts w:ascii="Century Gothic" w:eastAsia="HG丸ｺﾞｼｯｸM-PRO" w:hAnsi="Century Gothic"/>
            <w:sz w:val="18"/>
            <w:szCs w:val="20"/>
          </w:rPr>
          <w:id w:val="-1462501460"/>
          <w14:checkbox>
            <w14:checked w14:val="0"/>
            <w14:checkedState w14:val="2612" w14:font="ＭＳ ゴシック"/>
            <w14:uncheckedState w14:val="2610" w14:font="ＭＳ ゴシック"/>
          </w14:checkbox>
        </w:sdtPr>
        <w:sdtEndPr/>
        <w:sdtContent>
          <w:customXmlInsRangeEnd w:id="80"/>
          <w:ins w:id="81" w:author="伊藤彩香" w:date="2019-08-26T14:43:00Z">
            <w:r w:rsidR="00C32438">
              <w:rPr>
                <w:rFonts w:ascii="Segoe UI Symbol" w:eastAsia="HG丸ｺﾞｼｯｸM-PRO" w:hAnsi="Segoe UI Symbol" w:cs="Segoe UI Symbol"/>
                <w:sz w:val="18"/>
                <w:szCs w:val="20"/>
              </w:rPr>
              <w:t>☐</w:t>
            </w:r>
          </w:ins>
          <w:customXmlInsRangeStart w:id="82" w:author="伊藤彩香" w:date="2019-08-26T14:43:00Z"/>
        </w:sdtContent>
      </w:sdt>
      <w:customXmlInsRangeEnd w:id="82"/>
      <w:ins w:id="83" w:author="伊藤彩香" w:date="2019-08-26T14:43:00Z">
        <w:r w:rsidR="00C32438">
          <w:rPr>
            <w:rFonts w:ascii="Century Gothic" w:eastAsia="HG丸ｺﾞｼｯｸM-PRO" w:hAnsi="Century Gothic" w:hint="eastAsia"/>
            <w:sz w:val="18"/>
            <w:szCs w:val="20"/>
          </w:rPr>
          <w:t>パスポートコピー</w:t>
        </w:r>
        <w:r w:rsidR="00C32438">
          <w:rPr>
            <w:rFonts w:ascii="Century Gothic" w:eastAsia="HG丸ｺﾞｼｯｸM-PRO" w:hAnsi="Century Gothic"/>
            <w:sz w:val="18"/>
            <w:szCs w:val="20"/>
          </w:rPr>
          <w:t>/ Passport Copy</w:t>
        </w:r>
      </w:ins>
    </w:p>
    <w:p w:rsidR="00C32438" w:rsidRDefault="00773324" w:rsidP="00C32438">
      <w:pPr>
        <w:rPr>
          <w:ins w:id="84" w:author="伊藤彩香" w:date="2019-08-26T14:43:00Z"/>
          <w:rFonts w:ascii="Century Gothic" w:eastAsia="HG丸ｺﾞｼｯｸM-PRO" w:hAnsi="Century Gothic"/>
          <w:sz w:val="18"/>
          <w:szCs w:val="20"/>
        </w:rPr>
      </w:pPr>
      <w:customXmlInsRangeStart w:id="85" w:author="伊藤彩香" w:date="2019-08-26T14:43:00Z"/>
      <w:sdt>
        <w:sdtPr>
          <w:rPr>
            <w:rFonts w:ascii="Century Gothic" w:eastAsia="HG丸ｺﾞｼｯｸM-PRO" w:hAnsi="Century Gothic"/>
            <w:sz w:val="18"/>
            <w:szCs w:val="20"/>
          </w:rPr>
          <w:id w:val="-846244347"/>
          <w14:checkbox>
            <w14:checked w14:val="0"/>
            <w14:checkedState w14:val="2612" w14:font="ＭＳ ゴシック"/>
            <w14:uncheckedState w14:val="2610" w14:font="ＭＳ ゴシック"/>
          </w14:checkbox>
        </w:sdtPr>
        <w:sdtEndPr/>
        <w:sdtContent>
          <w:customXmlInsRangeEnd w:id="85"/>
          <w:ins w:id="86" w:author="伊藤彩香" w:date="2019-08-26T14:43:00Z">
            <w:r w:rsidR="00C32438">
              <w:rPr>
                <w:rFonts w:ascii="Segoe UI Symbol" w:eastAsia="HG丸ｺﾞｼｯｸM-PRO" w:hAnsi="Segoe UI Symbol" w:cs="Segoe UI Symbol"/>
                <w:sz w:val="18"/>
                <w:szCs w:val="20"/>
              </w:rPr>
              <w:t>☐</w:t>
            </w:r>
          </w:ins>
          <w:customXmlInsRangeStart w:id="87" w:author="伊藤彩香" w:date="2019-08-26T14:43:00Z"/>
        </w:sdtContent>
      </w:sdt>
      <w:customXmlInsRangeEnd w:id="87"/>
      <w:ins w:id="88" w:author="伊藤彩香" w:date="2019-08-26T14:43:00Z">
        <w:r w:rsidR="00C32438">
          <w:rPr>
            <w:rFonts w:ascii="Century Gothic" w:eastAsia="HG丸ｺﾞｼｯｸM-PRO" w:hAnsi="Century Gothic" w:hint="eastAsia"/>
            <w:sz w:val="18"/>
            <w:szCs w:val="20"/>
          </w:rPr>
          <w:t>在留資格認定証明書取得のための申請書</w:t>
        </w:r>
        <w:r w:rsidR="00C32438">
          <w:rPr>
            <w:rFonts w:ascii="Century Gothic" w:eastAsia="HG丸ｺﾞｼｯｸM-PRO" w:hAnsi="Century Gothic"/>
            <w:sz w:val="18"/>
            <w:szCs w:val="20"/>
          </w:rPr>
          <w:t>/ Information Sheet for Immigration Clearance</w:t>
        </w:r>
        <w:r w:rsidR="00C32438">
          <w:rPr>
            <w:rFonts w:ascii="Century Gothic" w:eastAsia="HG丸ｺﾞｼｯｸM-PRO" w:hAnsi="Century Gothic" w:hint="eastAsia"/>
            <w:sz w:val="18"/>
            <w:szCs w:val="20"/>
          </w:rPr>
          <w:t xml:space="preserve">　</w:t>
        </w:r>
        <w:r w:rsidR="00C32438" w:rsidRPr="006D3626">
          <w:rPr>
            <w:rFonts w:ascii="Century Gothic" w:eastAsia="HG丸ｺﾞｼｯｸM-PRO" w:hAnsi="Century Gothic" w:hint="eastAsia"/>
            <w:color w:val="FF0000"/>
            <w:sz w:val="18"/>
            <w:szCs w:val="20"/>
          </w:rPr>
          <w:t>※</w:t>
        </w:r>
        <w:r w:rsidR="00C32438" w:rsidRPr="00907BAA">
          <w:rPr>
            <w:rFonts w:ascii="Century Gothic" w:eastAsia="HG丸ｺﾞｼｯｸM-PRO" w:hAnsi="Century Gothic" w:hint="eastAsia"/>
            <w:color w:val="FF0000"/>
            <w:sz w:val="18"/>
            <w:szCs w:val="20"/>
          </w:rPr>
          <w:t>エ</w:t>
        </w:r>
        <w:r w:rsidR="00C32438">
          <w:rPr>
            <w:rFonts w:ascii="Century Gothic" w:eastAsia="HG丸ｺﾞｼｯｸM-PRO" w:hAnsi="Century Gothic" w:hint="eastAsia"/>
            <w:color w:val="FF0000"/>
            <w:sz w:val="18"/>
            <w:szCs w:val="20"/>
          </w:rPr>
          <w:t>クセルで提出</w:t>
        </w:r>
        <w:r w:rsidR="00C32438">
          <w:rPr>
            <w:rFonts w:ascii="Century Gothic" w:eastAsia="HG丸ｺﾞｼｯｸM-PRO" w:hAnsi="Century Gothic"/>
            <w:color w:val="FF0000"/>
            <w:sz w:val="18"/>
            <w:szCs w:val="20"/>
          </w:rPr>
          <w:t xml:space="preserve"> Excel Format</w:t>
        </w:r>
      </w:ins>
    </w:p>
    <w:p w:rsidR="00C32438" w:rsidRDefault="00773324" w:rsidP="00C32438">
      <w:pPr>
        <w:rPr>
          <w:ins w:id="89" w:author="伊藤彩香" w:date="2019-08-26T14:43:00Z"/>
          <w:rFonts w:ascii="Century Gothic" w:eastAsia="HG丸ｺﾞｼｯｸM-PRO" w:hAnsi="Century Gothic"/>
          <w:sz w:val="18"/>
          <w:szCs w:val="20"/>
        </w:rPr>
      </w:pPr>
      <w:customXmlInsRangeStart w:id="90" w:author="伊藤彩香" w:date="2019-08-26T14:43:00Z"/>
      <w:sdt>
        <w:sdtPr>
          <w:rPr>
            <w:rFonts w:ascii="Century Gothic" w:eastAsia="HG丸ｺﾞｼｯｸM-PRO" w:hAnsi="Century Gothic"/>
            <w:sz w:val="18"/>
            <w:szCs w:val="20"/>
          </w:rPr>
          <w:id w:val="1305360863"/>
          <w14:checkbox>
            <w14:checked w14:val="0"/>
            <w14:checkedState w14:val="2612" w14:font="ＭＳ ゴシック"/>
            <w14:uncheckedState w14:val="2610" w14:font="ＭＳ ゴシック"/>
          </w14:checkbox>
        </w:sdtPr>
        <w:sdtEndPr/>
        <w:sdtContent>
          <w:customXmlInsRangeEnd w:id="90"/>
          <w:ins w:id="91" w:author="伊藤彩香" w:date="2019-08-26T14:43:00Z">
            <w:r w:rsidR="00C32438">
              <w:rPr>
                <w:rFonts w:ascii="Segoe UI Symbol" w:eastAsia="HG丸ｺﾞｼｯｸM-PRO" w:hAnsi="Segoe UI Symbol" w:cs="Segoe UI Symbol"/>
                <w:sz w:val="18"/>
                <w:szCs w:val="20"/>
              </w:rPr>
              <w:t>☐</w:t>
            </w:r>
          </w:ins>
          <w:customXmlInsRangeStart w:id="92" w:author="伊藤彩香" w:date="2019-08-26T14:43:00Z"/>
        </w:sdtContent>
      </w:sdt>
      <w:customXmlInsRangeEnd w:id="92"/>
      <w:ins w:id="93" w:author="伊藤彩香" w:date="2019-08-26T14:43:00Z">
        <w:r w:rsidR="00C32438">
          <w:rPr>
            <w:rFonts w:ascii="Century Gothic" w:eastAsia="HG丸ｺﾞｼｯｸM-PRO" w:hAnsi="Century Gothic" w:hint="eastAsia"/>
            <w:sz w:val="18"/>
            <w:szCs w:val="20"/>
          </w:rPr>
          <w:t>英語または日本語試験のスコア、スコアを持っていない場合は所属大学担当者が作成した語学能力証明書</w:t>
        </w:r>
        <w:r w:rsidR="00C32438">
          <w:rPr>
            <w:rFonts w:ascii="Century Gothic" w:eastAsia="HG丸ｺﾞｼｯｸM-PRO" w:hAnsi="Century Gothic"/>
            <w:sz w:val="18"/>
            <w:szCs w:val="20"/>
          </w:rPr>
          <w:t>/</w:t>
        </w:r>
      </w:ins>
    </w:p>
    <w:p w:rsidR="00C32438" w:rsidRDefault="00C32438" w:rsidP="00C32438">
      <w:pPr>
        <w:ind w:firstLineChars="100" w:firstLine="180"/>
        <w:rPr>
          <w:ins w:id="94" w:author="伊藤彩香" w:date="2019-08-26T14:43:00Z"/>
          <w:rFonts w:ascii="Century Gothic" w:eastAsia="HG丸ｺﾞｼｯｸM-PRO" w:hAnsi="Century Gothic"/>
          <w:sz w:val="18"/>
          <w:szCs w:val="20"/>
        </w:rPr>
      </w:pPr>
      <w:ins w:id="95" w:author="伊藤彩香" w:date="2019-08-26T14:43:00Z">
        <w:r>
          <w:rPr>
            <w:rFonts w:ascii="Century Gothic" w:eastAsia="HG丸ｺﾞｼｯｸM-PRO" w:hAnsi="Century Gothic"/>
            <w:sz w:val="18"/>
            <w:szCs w:val="20"/>
          </w:rPr>
          <w:t>A copy of English/Japanese Score</w:t>
        </w:r>
        <w:r>
          <w:rPr>
            <w:rFonts w:ascii="Century Gothic" w:eastAsia="HG丸ｺﾞｼｯｸM-PRO" w:hAnsi="Century Gothic" w:hint="eastAsia"/>
            <w:sz w:val="18"/>
            <w:szCs w:val="20"/>
          </w:rPr>
          <w:t>,</w:t>
        </w:r>
        <w:r>
          <w:rPr>
            <w:rFonts w:ascii="Century Gothic" w:eastAsia="HG丸ｺﾞｼｯｸM-PRO" w:hAnsi="Century Gothic"/>
            <w:sz w:val="18"/>
            <w:szCs w:val="20"/>
          </w:rPr>
          <w:t xml:space="preserve"> Certificate of English/Japanese </w:t>
        </w:r>
      </w:ins>
      <w:ins w:id="96" w:author="伊藤彩香" w:date="2019-08-28T15:15:00Z">
        <w:r w:rsidR="001875B6">
          <w:rPr>
            <w:rFonts w:ascii="Century Gothic" w:eastAsia="HG丸ｺﾞｼｯｸM-PRO" w:hAnsi="Century Gothic"/>
            <w:sz w:val="18"/>
            <w:szCs w:val="20"/>
          </w:rPr>
          <w:t>skill</w:t>
        </w:r>
      </w:ins>
      <w:ins w:id="97" w:author="伊藤彩香" w:date="2019-08-26T14:43:00Z">
        <w:r>
          <w:rPr>
            <w:rFonts w:ascii="Century Gothic" w:eastAsia="HG丸ｺﾞｼｯｸM-PRO" w:hAnsi="Century Gothic"/>
            <w:sz w:val="18"/>
            <w:szCs w:val="20"/>
          </w:rPr>
          <w:t xml:space="preserve"> written by the home university staff</w:t>
        </w:r>
        <w:r>
          <w:rPr>
            <w:rFonts w:ascii="Century Gothic" w:eastAsia="HG丸ｺﾞｼｯｸM-PRO" w:hAnsi="Century Gothic" w:hint="eastAsia"/>
            <w:sz w:val="18"/>
            <w:szCs w:val="20"/>
          </w:rPr>
          <w:t xml:space="preserve"> </w:t>
        </w:r>
        <w:r>
          <w:rPr>
            <w:rFonts w:ascii="Century Gothic" w:eastAsia="HG丸ｺﾞｼｯｸM-PRO" w:hAnsi="Century Gothic"/>
            <w:sz w:val="18"/>
            <w:szCs w:val="20"/>
          </w:rPr>
          <w:t>if no score.</w:t>
        </w:r>
      </w:ins>
    </w:p>
    <w:bookmarkEnd w:id="37"/>
    <w:p w:rsidR="00B756F6" w:rsidRPr="00C32438" w:rsidRDefault="00B756F6" w:rsidP="00B756F6">
      <w:pPr>
        <w:snapToGrid w:val="0"/>
        <w:rPr>
          <w:ins w:id="98" w:author="伊藤彩香" w:date="2019-08-22T14:59:00Z"/>
          <w:rFonts w:ascii="Century Gothic" w:eastAsia="HG丸ｺﾞｼｯｸM-PRO" w:hAnsi="Century Gothic"/>
          <w:sz w:val="18"/>
          <w:szCs w:val="19"/>
        </w:rPr>
      </w:pPr>
    </w:p>
    <w:p w:rsidR="007C78AC" w:rsidRPr="007C78AC" w:rsidRDefault="00B36A44" w:rsidP="00D451B7">
      <w:pPr>
        <w:rPr>
          <w:ins w:id="99" w:author="伊藤彩香" w:date="2019-08-22T14:09:00Z"/>
          <w:rFonts w:ascii="Century Gothic" w:eastAsia="HG丸ｺﾞｼｯｸM-PRO" w:hAnsi="Century Gothic"/>
          <w:b/>
          <w:sz w:val="18"/>
          <w:szCs w:val="20"/>
        </w:rPr>
      </w:pPr>
      <w:ins w:id="100" w:author="伊藤彩香" w:date="2019-08-22T12:02:00Z">
        <w:r w:rsidRPr="007C78AC">
          <w:rPr>
            <w:rFonts w:ascii="Century Gothic" w:eastAsia="HG丸ｺﾞｼｯｸM-PRO" w:hAnsi="Century Gothic" w:hint="eastAsia"/>
            <w:b/>
            <w:sz w:val="18"/>
            <w:szCs w:val="20"/>
          </w:rPr>
          <w:t>2</w:t>
        </w:r>
        <w:r w:rsidRPr="007C78AC">
          <w:rPr>
            <w:rFonts w:ascii="Century Gothic" w:eastAsia="HG丸ｺﾞｼｯｸM-PRO" w:hAnsi="Century Gothic"/>
            <w:b/>
            <w:sz w:val="18"/>
            <w:szCs w:val="20"/>
          </w:rPr>
          <w:t xml:space="preserve">. </w:t>
        </w:r>
      </w:ins>
      <w:ins w:id="101" w:author="伊藤彩香" w:date="2019-08-22T10:58:00Z">
        <w:r w:rsidR="00D451B7" w:rsidRPr="007C78AC">
          <w:rPr>
            <w:rFonts w:ascii="Century Gothic" w:eastAsia="HG丸ｺﾞｼｯｸM-PRO" w:hAnsi="Century Gothic" w:hint="eastAsia"/>
            <w:b/>
            <w:sz w:val="18"/>
            <w:szCs w:val="20"/>
          </w:rPr>
          <w:t>下記の項目について確認し</w:t>
        </w:r>
      </w:ins>
      <w:ins w:id="102" w:author="伊藤彩香" w:date="2019-08-22T11:06:00Z">
        <w:r w:rsidR="00C10657" w:rsidRPr="007C78AC">
          <w:rPr>
            <w:rFonts w:ascii="Century Gothic" w:eastAsia="HG丸ｺﾞｼｯｸM-PRO" w:hAnsi="Century Gothic" w:hint="eastAsia"/>
            <w:b/>
            <w:sz w:val="18"/>
            <w:szCs w:val="20"/>
          </w:rPr>
          <w:t>、チェック</w:t>
        </w:r>
      </w:ins>
      <w:customXmlInsRangeStart w:id="103" w:author="伊藤彩香" w:date="2019-08-22T11:06:00Z"/>
      <w:sdt>
        <w:sdtPr>
          <w:rPr>
            <w:rFonts w:ascii="Century Gothic" w:eastAsia="HG丸ｺﾞｼｯｸM-PRO" w:hAnsi="Century Gothic" w:hint="eastAsia"/>
            <w:b/>
            <w:sz w:val="18"/>
            <w:szCs w:val="20"/>
          </w:rPr>
          <w:id w:val="342365481"/>
          <w14:checkbox>
            <w14:checked w14:val="1"/>
            <w14:checkedState w14:val="2612" w14:font="ＭＳ ゴシック"/>
            <w14:uncheckedState w14:val="2610" w14:font="ＭＳ ゴシック"/>
          </w14:checkbox>
        </w:sdtPr>
        <w:sdtEndPr/>
        <w:sdtContent>
          <w:customXmlInsRangeEnd w:id="103"/>
          <w:ins w:id="104" w:author="伊藤彩香" w:date="2019-08-22T11:06:00Z">
            <w:r w:rsidR="00C10657" w:rsidRPr="007C78AC">
              <w:rPr>
                <w:rFonts w:ascii="ＭＳ ゴシック" w:eastAsia="ＭＳ ゴシック" w:hAnsi="ＭＳ ゴシック" w:hint="eastAsia"/>
                <w:b/>
                <w:sz w:val="18"/>
                <w:szCs w:val="20"/>
              </w:rPr>
              <w:t>☒</w:t>
            </w:r>
          </w:ins>
          <w:customXmlInsRangeStart w:id="105" w:author="伊藤彩香" w:date="2019-08-22T11:06:00Z"/>
        </w:sdtContent>
      </w:sdt>
      <w:customXmlInsRangeEnd w:id="105"/>
      <w:ins w:id="106" w:author="伊藤彩香" w:date="2019-08-22T11:06:00Z">
        <w:r w:rsidR="00C10657" w:rsidRPr="007C78AC">
          <w:rPr>
            <w:rFonts w:ascii="Century Gothic" w:eastAsia="HG丸ｺﾞｼｯｸM-PRO" w:hAnsi="Century Gothic" w:hint="eastAsia"/>
            <w:b/>
            <w:sz w:val="18"/>
            <w:szCs w:val="20"/>
          </w:rPr>
          <w:t>を入れてください。</w:t>
        </w:r>
      </w:ins>
    </w:p>
    <w:p w:rsidR="00D451B7" w:rsidRPr="007C78AC" w:rsidRDefault="007C78AC" w:rsidP="00D451B7">
      <w:pPr>
        <w:rPr>
          <w:ins w:id="107" w:author="伊藤彩香" w:date="2019-08-22T10:58:00Z"/>
          <w:rFonts w:ascii="Century Gothic" w:eastAsia="HG丸ｺﾞｼｯｸM-PRO" w:hAnsi="Century Gothic"/>
          <w:b/>
          <w:sz w:val="18"/>
          <w:szCs w:val="20"/>
        </w:rPr>
      </w:pPr>
      <w:ins w:id="108" w:author="伊藤彩香" w:date="2019-08-22T14:08:00Z">
        <w:r w:rsidRPr="007C78AC">
          <w:rPr>
            <w:rFonts w:ascii="Century Gothic" w:eastAsia="HG丸ｺﾞｼｯｸM-PRO" w:hAnsi="Century Gothic" w:hint="eastAsia"/>
            <w:b/>
            <w:sz w:val="18"/>
            <w:szCs w:val="20"/>
          </w:rPr>
          <w:t>D</w:t>
        </w:r>
        <w:r w:rsidRPr="007C78AC">
          <w:rPr>
            <w:rFonts w:ascii="Century Gothic" w:eastAsia="HG丸ｺﾞｼｯｸM-PRO" w:hAnsi="Century Gothic"/>
            <w:b/>
            <w:sz w:val="18"/>
            <w:szCs w:val="20"/>
          </w:rPr>
          <w:t xml:space="preserve">o all </w:t>
        </w:r>
      </w:ins>
      <w:ins w:id="109" w:author="伊藤彩香" w:date="2019-08-22T14:09:00Z">
        <w:r w:rsidRPr="007C78AC">
          <w:rPr>
            <w:rFonts w:ascii="Century Gothic" w:eastAsia="HG丸ｺﾞｼｯｸM-PRO" w:hAnsi="Century Gothic"/>
            <w:b/>
            <w:sz w:val="18"/>
            <w:szCs w:val="20"/>
          </w:rPr>
          <w:t>the documents fulfill the requirements? If yes, please check each box.</w:t>
        </w:r>
      </w:ins>
    </w:p>
    <w:p w:rsidR="00B36A44" w:rsidRDefault="00773324" w:rsidP="00D451B7">
      <w:pPr>
        <w:rPr>
          <w:ins w:id="110" w:author="伊藤彩香" w:date="2019-08-22T12:10:00Z"/>
          <w:rFonts w:ascii="Century Gothic" w:eastAsia="HG丸ｺﾞｼｯｸM-PRO" w:hAnsi="Century Gothic"/>
          <w:sz w:val="18"/>
          <w:szCs w:val="20"/>
        </w:rPr>
      </w:pPr>
      <w:customXmlInsRangeStart w:id="111" w:author="伊藤彩香" w:date="2019-08-22T11:01:00Z"/>
      <w:sdt>
        <w:sdtPr>
          <w:rPr>
            <w:rFonts w:ascii="Century Gothic" w:eastAsia="HG丸ｺﾞｼｯｸM-PRO" w:hAnsi="Century Gothic" w:hint="eastAsia"/>
            <w:sz w:val="18"/>
            <w:szCs w:val="20"/>
          </w:rPr>
          <w:id w:val="1655948613"/>
          <w14:checkbox>
            <w14:checked w14:val="0"/>
            <w14:checkedState w14:val="2612" w14:font="ＭＳ ゴシック"/>
            <w14:uncheckedState w14:val="2610" w14:font="ＭＳ ゴシック"/>
          </w14:checkbox>
        </w:sdtPr>
        <w:sdtEndPr/>
        <w:sdtContent>
          <w:customXmlInsRangeEnd w:id="111"/>
          <w:ins w:id="112" w:author="伊藤彩香" w:date="2019-08-22T11:01:00Z">
            <w:r w:rsidR="00D451B7">
              <w:rPr>
                <w:rFonts w:ascii="ＭＳ ゴシック" w:eastAsia="ＭＳ ゴシック" w:hAnsi="ＭＳ ゴシック" w:hint="eastAsia"/>
                <w:sz w:val="18"/>
                <w:szCs w:val="20"/>
              </w:rPr>
              <w:t>☐</w:t>
            </w:r>
          </w:ins>
          <w:customXmlInsRangeStart w:id="113" w:author="伊藤彩香" w:date="2019-08-22T11:01:00Z"/>
        </w:sdtContent>
      </w:sdt>
      <w:customXmlInsRangeEnd w:id="113"/>
      <w:ins w:id="114" w:author="伊藤彩香" w:date="2019-08-22T10:58:00Z">
        <w:r w:rsidR="00D451B7" w:rsidRPr="007C78AC">
          <w:rPr>
            <w:rFonts w:ascii="Century Gothic" w:eastAsia="HG丸ｺﾞｼｯｸM-PRO" w:hAnsi="Century Gothic" w:hint="eastAsia"/>
            <w:sz w:val="18"/>
            <w:szCs w:val="20"/>
          </w:rPr>
          <w:t>入学願書</w:t>
        </w:r>
      </w:ins>
      <w:ins w:id="115" w:author="伊藤彩香" w:date="2019-08-22T11:05:00Z">
        <w:r w:rsidR="00C10657">
          <w:rPr>
            <w:rFonts w:ascii="Century Gothic" w:eastAsia="HG丸ｺﾞｼｯｸM-PRO" w:hAnsi="Century Gothic" w:hint="eastAsia"/>
            <w:sz w:val="18"/>
            <w:szCs w:val="20"/>
          </w:rPr>
          <w:t>は</w:t>
        </w:r>
      </w:ins>
      <w:ins w:id="116" w:author="伊藤彩香" w:date="2019-08-22T10:58:00Z">
        <w:r w:rsidR="00D451B7" w:rsidRPr="007C78AC">
          <w:rPr>
            <w:rFonts w:ascii="Century Gothic" w:eastAsia="HG丸ｺﾞｼｯｸM-PRO" w:hAnsi="Century Gothic" w:hint="eastAsia"/>
            <w:sz w:val="18"/>
            <w:szCs w:val="20"/>
          </w:rPr>
          <w:t>直筆署名</w:t>
        </w:r>
      </w:ins>
      <w:ins w:id="117" w:author="伊藤彩香" w:date="2019-08-22T12:02:00Z">
        <w:r w:rsidR="00B36A44">
          <w:rPr>
            <w:rFonts w:ascii="Century Gothic" w:eastAsia="HG丸ｺﾞｼｯｸM-PRO" w:hAnsi="Century Gothic" w:hint="eastAsia"/>
            <w:sz w:val="18"/>
            <w:szCs w:val="20"/>
          </w:rPr>
          <w:t>が入った</w:t>
        </w:r>
      </w:ins>
      <w:ins w:id="118" w:author="伊藤彩香" w:date="2019-08-22T11:05:00Z">
        <w:r w:rsidR="00C10657">
          <w:rPr>
            <w:rFonts w:ascii="Century Gothic" w:eastAsia="HG丸ｺﾞｼｯｸM-PRO" w:hAnsi="Century Gothic" w:hint="eastAsia"/>
            <w:sz w:val="18"/>
            <w:szCs w:val="20"/>
          </w:rPr>
          <w:t>原本です</w:t>
        </w:r>
      </w:ins>
      <w:ins w:id="119" w:author="伊藤彩香" w:date="2019-08-22T10:58:00Z">
        <w:r w:rsidR="00D451B7" w:rsidRPr="007C78AC">
          <w:rPr>
            <w:rFonts w:ascii="Century Gothic" w:eastAsia="HG丸ｺﾞｼｯｸM-PRO" w:hAnsi="Century Gothic" w:hint="eastAsia"/>
            <w:sz w:val="18"/>
            <w:szCs w:val="20"/>
          </w:rPr>
          <w:t>か？</w:t>
        </w:r>
      </w:ins>
      <w:ins w:id="120" w:author="伊藤彩香" w:date="2019-08-22T12:04:00Z">
        <w:r w:rsidR="00B36A44">
          <w:rPr>
            <w:rFonts w:ascii="Century Gothic" w:eastAsia="HG丸ｺﾞｼｯｸM-PRO" w:hAnsi="Century Gothic" w:hint="eastAsia"/>
            <w:sz w:val="18"/>
            <w:szCs w:val="20"/>
          </w:rPr>
          <w:t xml:space="preserve"> </w:t>
        </w:r>
      </w:ins>
    </w:p>
    <w:p w:rsidR="00D451B7" w:rsidRPr="007C78AC" w:rsidRDefault="00B36A44" w:rsidP="0074456B">
      <w:pPr>
        <w:ind w:firstLineChars="100" w:firstLine="180"/>
        <w:rPr>
          <w:ins w:id="121" w:author="伊藤彩香" w:date="2019-08-22T10:58:00Z"/>
          <w:rFonts w:ascii="Century Gothic" w:eastAsia="HG丸ｺﾞｼｯｸM-PRO" w:hAnsi="Century Gothic"/>
          <w:sz w:val="18"/>
          <w:szCs w:val="20"/>
        </w:rPr>
      </w:pPr>
      <w:ins w:id="122" w:author="伊藤彩香" w:date="2019-08-22T12:06:00Z">
        <w:r>
          <w:rPr>
            <w:rFonts w:ascii="Century Gothic" w:eastAsia="HG丸ｺﾞｼｯｸM-PRO" w:hAnsi="Century Gothic"/>
            <w:sz w:val="18"/>
            <w:szCs w:val="20"/>
          </w:rPr>
          <w:t xml:space="preserve">Are you submitting the </w:t>
        </w:r>
      </w:ins>
      <w:ins w:id="123" w:author="伊藤彩香" w:date="2019-08-22T12:09:00Z">
        <w:r>
          <w:rPr>
            <w:rFonts w:ascii="Century Gothic" w:eastAsia="HG丸ｺﾞｼｯｸM-PRO" w:hAnsi="Century Gothic"/>
            <w:sz w:val="18"/>
            <w:szCs w:val="20"/>
          </w:rPr>
          <w:t xml:space="preserve">original </w:t>
        </w:r>
      </w:ins>
      <w:ins w:id="124" w:author="伊藤彩香" w:date="2019-08-22T12:10:00Z">
        <w:r>
          <w:rPr>
            <w:rFonts w:ascii="Century Gothic" w:eastAsia="HG丸ｺﾞｼｯｸM-PRO" w:hAnsi="Century Gothic"/>
            <w:sz w:val="18"/>
            <w:szCs w:val="20"/>
          </w:rPr>
          <w:t xml:space="preserve">application form </w:t>
        </w:r>
      </w:ins>
      <w:ins w:id="125" w:author="伊藤彩香" w:date="2019-08-22T12:06:00Z">
        <w:r>
          <w:rPr>
            <w:rFonts w:ascii="Century Gothic" w:eastAsia="HG丸ｺﾞｼｯｸM-PRO" w:hAnsi="Century Gothic"/>
            <w:sz w:val="18"/>
            <w:szCs w:val="20"/>
          </w:rPr>
          <w:t>with your handwritten signature?</w:t>
        </w:r>
      </w:ins>
    </w:p>
    <w:p w:rsidR="00D451B7" w:rsidRPr="007C78AC" w:rsidRDefault="00773324" w:rsidP="00D451B7">
      <w:pPr>
        <w:rPr>
          <w:ins w:id="126" w:author="伊藤彩香" w:date="2019-08-22T10:58:00Z"/>
          <w:rFonts w:ascii="Century Gothic" w:eastAsia="HG丸ｺﾞｼｯｸM-PRO" w:hAnsi="Century Gothic"/>
          <w:sz w:val="18"/>
          <w:szCs w:val="20"/>
        </w:rPr>
      </w:pPr>
      <w:customXmlInsRangeStart w:id="127" w:author="伊藤彩香" w:date="2019-08-22T11:01:00Z"/>
      <w:sdt>
        <w:sdtPr>
          <w:rPr>
            <w:rFonts w:ascii="Century Gothic" w:eastAsia="HG丸ｺﾞｼｯｸM-PRO" w:hAnsi="Century Gothic" w:hint="eastAsia"/>
            <w:sz w:val="18"/>
            <w:szCs w:val="20"/>
          </w:rPr>
          <w:id w:val="101620344"/>
          <w14:checkbox>
            <w14:checked w14:val="0"/>
            <w14:checkedState w14:val="2612" w14:font="ＭＳ ゴシック"/>
            <w14:uncheckedState w14:val="2610" w14:font="ＭＳ ゴシック"/>
          </w14:checkbox>
        </w:sdtPr>
        <w:sdtEndPr/>
        <w:sdtContent>
          <w:customXmlInsRangeEnd w:id="127"/>
          <w:ins w:id="128" w:author="伊藤彩香" w:date="2019-08-22T13:16:00Z">
            <w:r w:rsidR="00F20840">
              <w:rPr>
                <w:rFonts w:ascii="ＭＳ ゴシック" w:eastAsia="ＭＳ ゴシック" w:hAnsi="ＭＳ ゴシック" w:hint="eastAsia"/>
                <w:sz w:val="18"/>
                <w:szCs w:val="20"/>
              </w:rPr>
              <w:t>☐</w:t>
            </w:r>
          </w:ins>
          <w:customXmlInsRangeStart w:id="129" w:author="伊藤彩香" w:date="2019-08-22T11:01:00Z"/>
        </w:sdtContent>
      </w:sdt>
      <w:customXmlInsRangeEnd w:id="129"/>
      <w:ins w:id="130" w:author="伊藤彩香" w:date="2019-08-22T10:58:00Z">
        <w:r w:rsidR="00D451B7" w:rsidRPr="007C78AC">
          <w:rPr>
            <w:rFonts w:ascii="Century Gothic" w:eastAsia="HG丸ｺﾞｼｯｸM-PRO" w:hAnsi="Century Gothic" w:hint="eastAsia"/>
            <w:sz w:val="18"/>
            <w:szCs w:val="20"/>
          </w:rPr>
          <w:t>成績証明書は大学から発行された原本ですか？</w:t>
        </w:r>
      </w:ins>
      <w:ins w:id="131" w:author="伊藤彩香" w:date="2019-08-22T12:07:00Z">
        <w:r w:rsidR="00B36A44">
          <w:rPr>
            <w:rFonts w:ascii="Century Gothic" w:eastAsia="HG丸ｺﾞｼｯｸM-PRO" w:hAnsi="Century Gothic" w:hint="eastAsia"/>
            <w:sz w:val="18"/>
            <w:szCs w:val="20"/>
          </w:rPr>
          <w:t xml:space="preserve"> </w:t>
        </w:r>
      </w:ins>
      <w:ins w:id="132" w:author="伊藤彩香" w:date="2019-08-22T12:10:00Z">
        <w:r w:rsidR="00B36A44">
          <w:rPr>
            <w:rFonts w:ascii="Century Gothic" w:eastAsia="HG丸ｺﾞｼｯｸM-PRO" w:hAnsi="Century Gothic"/>
            <w:sz w:val="18"/>
            <w:szCs w:val="20"/>
          </w:rPr>
          <w:t>Is</w:t>
        </w:r>
      </w:ins>
      <w:ins w:id="133" w:author="伊藤彩香" w:date="2019-08-22T12:07:00Z">
        <w:r w:rsidR="00B36A44">
          <w:rPr>
            <w:rFonts w:ascii="Century Gothic" w:eastAsia="HG丸ｺﾞｼｯｸM-PRO" w:hAnsi="Century Gothic"/>
            <w:sz w:val="18"/>
            <w:szCs w:val="20"/>
          </w:rPr>
          <w:t xml:space="preserve"> your transc</w:t>
        </w:r>
      </w:ins>
      <w:ins w:id="134" w:author="伊藤彩香" w:date="2019-08-22T12:08:00Z">
        <w:r w:rsidR="00B36A44">
          <w:rPr>
            <w:rFonts w:ascii="Century Gothic" w:eastAsia="HG丸ｺﾞｼｯｸM-PRO" w:hAnsi="Century Gothic"/>
            <w:sz w:val="18"/>
            <w:szCs w:val="20"/>
          </w:rPr>
          <w:t>ript</w:t>
        </w:r>
      </w:ins>
      <w:ins w:id="135" w:author="伊藤彩香" w:date="2019-08-22T12:11:00Z">
        <w:r w:rsidR="008F7D17">
          <w:rPr>
            <w:rFonts w:ascii="Century Gothic" w:eastAsia="HG丸ｺﾞｼｯｸM-PRO" w:hAnsi="Century Gothic"/>
            <w:sz w:val="18"/>
            <w:szCs w:val="20"/>
          </w:rPr>
          <w:t xml:space="preserve"> the</w:t>
        </w:r>
      </w:ins>
      <w:ins w:id="136" w:author="伊藤彩香" w:date="2019-08-22T12:08:00Z">
        <w:r w:rsidR="00B36A44">
          <w:rPr>
            <w:rFonts w:ascii="Century Gothic" w:eastAsia="HG丸ｺﾞｼｯｸM-PRO" w:hAnsi="Century Gothic"/>
            <w:sz w:val="18"/>
            <w:szCs w:val="20"/>
          </w:rPr>
          <w:t xml:space="preserve"> </w:t>
        </w:r>
      </w:ins>
      <w:ins w:id="137" w:author="伊藤彩香" w:date="2019-08-22T12:10:00Z">
        <w:r w:rsidR="00B36A44">
          <w:rPr>
            <w:rFonts w:ascii="Century Gothic" w:eastAsia="HG丸ｺﾞｼｯｸM-PRO" w:hAnsi="Century Gothic"/>
            <w:sz w:val="18"/>
            <w:szCs w:val="20"/>
          </w:rPr>
          <w:t>original an</w:t>
        </w:r>
      </w:ins>
      <w:ins w:id="138" w:author="伊藤彩香" w:date="2019-08-22T12:11:00Z">
        <w:r w:rsidR="008F7D17">
          <w:rPr>
            <w:rFonts w:ascii="Century Gothic" w:eastAsia="HG丸ｺﾞｼｯｸM-PRO" w:hAnsi="Century Gothic"/>
            <w:sz w:val="18"/>
            <w:szCs w:val="20"/>
          </w:rPr>
          <w:t xml:space="preserve">d </w:t>
        </w:r>
      </w:ins>
      <w:ins w:id="139" w:author="伊藤彩香" w:date="2019-08-22T12:13:00Z">
        <w:r w:rsidR="008F7D17">
          <w:rPr>
            <w:rFonts w:ascii="Century Gothic" w:eastAsia="HG丸ｺﾞｼｯｸM-PRO" w:hAnsi="Century Gothic"/>
            <w:sz w:val="18"/>
            <w:szCs w:val="20"/>
          </w:rPr>
          <w:t xml:space="preserve">was it </w:t>
        </w:r>
      </w:ins>
      <w:ins w:id="140" w:author="伊藤彩香" w:date="2019-08-22T12:08:00Z">
        <w:r w:rsidR="00B36A44">
          <w:rPr>
            <w:rFonts w:ascii="Century Gothic" w:eastAsia="HG丸ｺﾞｼｯｸM-PRO" w:hAnsi="Century Gothic"/>
            <w:sz w:val="18"/>
            <w:szCs w:val="20"/>
          </w:rPr>
          <w:t>issued by your home university?</w:t>
        </w:r>
      </w:ins>
    </w:p>
    <w:p w:rsidR="008F7D17" w:rsidRDefault="00773324" w:rsidP="008F7D17">
      <w:pPr>
        <w:rPr>
          <w:ins w:id="141" w:author="伊藤彩香" w:date="2019-08-22T14:19:00Z"/>
          <w:rFonts w:ascii="Century Gothic" w:eastAsia="HG丸ｺﾞｼｯｸM-PRO" w:hAnsi="Century Gothic"/>
          <w:sz w:val="18"/>
          <w:szCs w:val="20"/>
        </w:rPr>
      </w:pPr>
      <w:customXmlInsRangeStart w:id="142" w:author="伊藤彩香" w:date="2019-08-22T11:01:00Z"/>
      <w:sdt>
        <w:sdtPr>
          <w:rPr>
            <w:rFonts w:ascii="Century Gothic" w:eastAsia="HG丸ｺﾞｼｯｸM-PRO" w:hAnsi="Century Gothic" w:hint="eastAsia"/>
            <w:sz w:val="18"/>
            <w:szCs w:val="20"/>
          </w:rPr>
          <w:id w:val="1160429265"/>
          <w14:checkbox>
            <w14:checked w14:val="0"/>
            <w14:checkedState w14:val="2612" w14:font="ＭＳ ゴシック"/>
            <w14:uncheckedState w14:val="2610" w14:font="ＭＳ ゴシック"/>
          </w14:checkbox>
        </w:sdtPr>
        <w:sdtEndPr/>
        <w:sdtContent>
          <w:customXmlInsRangeEnd w:id="142"/>
          <w:ins w:id="143" w:author="伊藤彩香" w:date="2019-08-22T11:01:00Z">
            <w:r w:rsidR="00D451B7">
              <w:rPr>
                <w:rFonts w:ascii="ＭＳ ゴシック" w:eastAsia="ＭＳ ゴシック" w:hAnsi="ＭＳ ゴシック" w:hint="eastAsia"/>
                <w:sz w:val="18"/>
                <w:szCs w:val="20"/>
              </w:rPr>
              <w:t>☐</w:t>
            </w:r>
          </w:ins>
          <w:customXmlInsRangeStart w:id="144" w:author="伊藤彩香" w:date="2019-08-22T11:01:00Z"/>
        </w:sdtContent>
      </w:sdt>
      <w:customXmlInsRangeEnd w:id="144"/>
      <w:ins w:id="145" w:author="伊藤彩香" w:date="2019-08-22T14:18:00Z">
        <w:r w:rsidR="00C55C10">
          <w:rPr>
            <w:rFonts w:ascii="Century Gothic" w:eastAsia="HG丸ｺﾞｼｯｸM-PRO" w:hAnsi="Century Gothic" w:hint="eastAsia"/>
            <w:sz w:val="18"/>
            <w:szCs w:val="20"/>
          </w:rPr>
          <w:t>交換留学許可証は所属大学</w:t>
        </w:r>
        <w:r w:rsidR="008C0B8F">
          <w:rPr>
            <w:rFonts w:ascii="Century Gothic" w:eastAsia="HG丸ｺﾞｼｯｸM-PRO" w:hAnsi="Century Gothic" w:hint="eastAsia"/>
            <w:sz w:val="18"/>
            <w:szCs w:val="20"/>
          </w:rPr>
          <w:t>担当者の直筆署名、公印</w:t>
        </w:r>
      </w:ins>
      <w:ins w:id="146" w:author="伊藤彩香" w:date="2019-08-22T14:19:00Z">
        <w:r w:rsidR="008C0B8F">
          <w:rPr>
            <w:rFonts w:ascii="Century Gothic" w:eastAsia="HG丸ｺﾞｼｯｸM-PRO" w:hAnsi="Century Gothic" w:hint="eastAsia"/>
            <w:sz w:val="18"/>
            <w:szCs w:val="20"/>
          </w:rPr>
          <w:t>がある原本ですか？</w:t>
        </w:r>
      </w:ins>
    </w:p>
    <w:p w:rsidR="008F7D17" w:rsidRPr="009567AA" w:rsidRDefault="008C0B8F" w:rsidP="008C0B8F">
      <w:pPr>
        <w:rPr>
          <w:ins w:id="147" w:author="伊藤彩香" w:date="2019-08-22T12:13:00Z"/>
          <w:rFonts w:ascii="Century Gothic" w:eastAsia="HG丸ｺﾞｼｯｸM-PRO" w:hAnsi="Century Gothic"/>
          <w:sz w:val="18"/>
          <w:szCs w:val="20"/>
        </w:rPr>
      </w:pPr>
      <w:ins w:id="148" w:author="伊藤彩香" w:date="2019-08-22T14:19:00Z">
        <w:r>
          <w:rPr>
            <w:rFonts w:ascii="Century Gothic" w:eastAsia="HG丸ｺﾞｼｯｸM-PRO" w:hAnsi="Century Gothic"/>
            <w:sz w:val="18"/>
            <w:szCs w:val="20"/>
          </w:rPr>
          <w:t xml:space="preserve">  </w:t>
        </w:r>
      </w:ins>
      <w:ins w:id="149" w:author="伊藤彩香" w:date="2019-08-22T12:13:00Z">
        <w:r w:rsidR="008F7D17">
          <w:rPr>
            <w:rFonts w:ascii="Century Gothic" w:eastAsia="HG丸ｺﾞｼｯｸM-PRO" w:hAnsi="Century Gothic"/>
            <w:sz w:val="18"/>
            <w:szCs w:val="20"/>
          </w:rPr>
          <w:t>Are you submitting the nomination letter with your coordinator’s handwritten signature</w:t>
        </w:r>
      </w:ins>
      <w:ins w:id="150" w:author="伊藤彩香" w:date="2019-08-22T12:14:00Z">
        <w:r w:rsidR="008F7D17">
          <w:rPr>
            <w:rFonts w:ascii="Century Gothic" w:eastAsia="HG丸ｺﾞｼｯｸM-PRO" w:hAnsi="Century Gothic"/>
            <w:sz w:val="18"/>
            <w:szCs w:val="20"/>
          </w:rPr>
          <w:t xml:space="preserve"> and a university stamp</w:t>
        </w:r>
      </w:ins>
      <w:ins w:id="151" w:author="伊藤彩香" w:date="2019-08-22T12:13:00Z">
        <w:r w:rsidR="008F7D17">
          <w:rPr>
            <w:rFonts w:ascii="Century Gothic" w:eastAsia="HG丸ｺﾞｼｯｸM-PRO" w:hAnsi="Century Gothic"/>
            <w:sz w:val="18"/>
            <w:szCs w:val="20"/>
          </w:rPr>
          <w:t>?</w:t>
        </w:r>
      </w:ins>
    </w:p>
    <w:p w:rsidR="00F20840" w:rsidRDefault="00773324" w:rsidP="00D451B7">
      <w:pPr>
        <w:rPr>
          <w:ins w:id="152" w:author="伊藤彩香" w:date="2019-08-22T13:13:00Z"/>
          <w:rFonts w:ascii="Century Gothic" w:eastAsia="HG丸ｺﾞｼｯｸM-PRO" w:hAnsi="Century Gothic"/>
          <w:sz w:val="18"/>
          <w:szCs w:val="20"/>
        </w:rPr>
      </w:pPr>
      <w:customXmlInsRangeStart w:id="153" w:author="伊藤彩香" w:date="2019-08-22T11:01:00Z"/>
      <w:sdt>
        <w:sdtPr>
          <w:rPr>
            <w:rFonts w:ascii="Century Gothic" w:eastAsia="HG丸ｺﾞｼｯｸM-PRO" w:hAnsi="Century Gothic" w:hint="eastAsia"/>
            <w:sz w:val="18"/>
            <w:szCs w:val="20"/>
          </w:rPr>
          <w:id w:val="-1379696309"/>
          <w14:checkbox>
            <w14:checked w14:val="0"/>
            <w14:checkedState w14:val="2612" w14:font="ＭＳ ゴシック"/>
            <w14:uncheckedState w14:val="2610" w14:font="ＭＳ ゴシック"/>
          </w14:checkbox>
        </w:sdtPr>
        <w:sdtEndPr/>
        <w:sdtContent>
          <w:customXmlInsRangeEnd w:id="153"/>
          <w:ins w:id="154" w:author="伊藤彩香" w:date="2019-08-22T11:01:00Z">
            <w:r w:rsidR="00D451B7">
              <w:rPr>
                <w:rFonts w:ascii="ＭＳ ゴシック" w:eastAsia="ＭＳ ゴシック" w:hAnsi="ＭＳ ゴシック" w:hint="eastAsia"/>
                <w:sz w:val="18"/>
                <w:szCs w:val="20"/>
              </w:rPr>
              <w:t>☐</w:t>
            </w:r>
          </w:ins>
          <w:customXmlInsRangeStart w:id="155" w:author="伊藤彩香" w:date="2019-08-22T11:01:00Z"/>
        </w:sdtContent>
      </w:sdt>
      <w:customXmlInsRangeEnd w:id="155"/>
      <w:ins w:id="156" w:author="伊藤彩香" w:date="2019-08-22T10:58:00Z">
        <w:r w:rsidR="00D451B7" w:rsidRPr="007C78AC">
          <w:rPr>
            <w:rFonts w:ascii="Century Gothic" w:eastAsia="HG丸ｺﾞｼｯｸM-PRO" w:hAnsi="Century Gothic" w:hint="eastAsia"/>
            <w:sz w:val="18"/>
            <w:szCs w:val="20"/>
          </w:rPr>
          <w:t>推薦書は推薦者</w:t>
        </w:r>
      </w:ins>
      <w:ins w:id="157" w:author="伊藤彩香" w:date="2019-08-22T11:06:00Z">
        <w:r w:rsidR="00C10657">
          <w:rPr>
            <w:rFonts w:ascii="Century Gothic" w:eastAsia="HG丸ｺﾞｼｯｸM-PRO" w:hAnsi="Century Gothic" w:hint="eastAsia"/>
            <w:sz w:val="18"/>
            <w:szCs w:val="20"/>
          </w:rPr>
          <w:t>の</w:t>
        </w:r>
      </w:ins>
      <w:ins w:id="158" w:author="伊藤彩香" w:date="2019-08-22T10:58:00Z">
        <w:r w:rsidR="00D451B7" w:rsidRPr="007C78AC">
          <w:rPr>
            <w:rFonts w:ascii="Century Gothic" w:eastAsia="HG丸ｺﾞｼｯｸM-PRO" w:hAnsi="Century Gothic" w:hint="eastAsia"/>
            <w:sz w:val="18"/>
            <w:szCs w:val="20"/>
          </w:rPr>
          <w:t>直筆署名</w:t>
        </w:r>
      </w:ins>
      <w:ins w:id="159" w:author="伊藤彩香" w:date="2019-08-22T11:06:00Z">
        <w:r w:rsidR="00C10657">
          <w:rPr>
            <w:rFonts w:ascii="Century Gothic" w:eastAsia="HG丸ｺﾞｼｯｸM-PRO" w:hAnsi="Century Gothic" w:hint="eastAsia"/>
            <w:sz w:val="18"/>
            <w:szCs w:val="20"/>
          </w:rPr>
          <w:t>が</w:t>
        </w:r>
      </w:ins>
      <w:ins w:id="160" w:author="伊藤彩香" w:date="2019-08-22T12:03:00Z">
        <w:r w:rsidR="00B36A44">
          <w:rPr>
            <w:rFonts w:ascii="Century Gothic" w:eastAsia="HG丸ｺﾞｼｯｸM-PRO" w:hAnsi="Century Gothic" w:hint="eastAsia"/>
            <w:sz w:val="18"/>
            <w:szCs w:val="20"/>
          </w:rPr>
          <w:t>入った</w:t>
        </w:r>
      </w:ins>
      <w:ins w:id="161" w:author="伊藤彩香" w:date="2019-08-22T11:06:00Z">
        <w:r w:rsidR="00C10657">
          <w:rPr>
            <w:rFonts w:ascii="Century Gothic" w:eastAsia="HG丸ｺﾞｼｯｸM-PRO" w:hAnsi="Century Gothic" w:hint="eastAsia"/>
            <w:sz w:val="18"/>
            <w:szCs w:val="20"/>
          </w:rPr>
          <w:t>原本です</w:t>
        </w:r>
      </w:ins>
      <w:ins w:id="162" w:author="伊藤彩香" w:date="2019-08-22T10:58:00Z">
        <w:r w:rsidR="00D451B7" w:rsidRPr="007C78AC">
          <w:rPr>
            <w:rFonts w:ascii="Century Gothic" w:eastAsia="HG丸ｺﾞｼｯｸM-PRO" w:hAnsi="Century Gothic" w:hint="eastAsia"/>
            <w:sz w:val="18"/>
            <w:szCs w:val="20"/>
          </w:rPr>
          <w:t>か？</w:t>
        </w:r>
      </w:ins>
    </w:p>
    <w:p w:rsidR="00D451B7" w:rsidRPr="007C78AC" w:rsidRDefault="008F7D17" w:rsidP="007C78AC">
      <w:pPr>
        <w:ind w:firstLineChars="100" w:firstLine="180"/>
        <w:rPr>
          <w:ins w:id="163" w:author="伊藤彩香" w:date="2019-08-22T10:58:00Z"/>
          <w:rFonts w:ascii="Century Gothic" w:eastAsia="HG丸ｺﾞｼｯｸM-PRO" w:hAnsi="Century Gothic"/>
          <w:sz w:val="18"/>
          <w:szCs w:val="20"/>
        </w:rPr>
      </w:pPr>
      <w:ins w:id="164" w:author="伊藤彩香" w:date="2019-08-22T12:14:00Z">
        <w:r>
          <w:rPr>
            <w:rFonts w:ascii="Century Gothic" w:eastAsia="HG丸ｺﾞｼｯｸM-PRO" w:hAnsi="Century Gothic"/>
            <w:sz w:val="18"/>
            <w:szCs w:val="20"/>
          </w:rPr>
          <w:t>Does the recommendation letter ha</w:t>
        </w:r>
      </w:ins>
      <w:ins w:id="165" w:author="伊藤彩香" w:date="2019-08-22T13:12:00Z">
        <w:r w:rsidR="00BA3CAE">
          <w:rPr>
            <w:rFonts w:ascii="Century Gothic" w:eastAsia="HG丸ｺﾞｼｯｸM-PRO" w:hAnsi="Century Gothic"/>
            <w:sz w:val="18"/>
            <w:szCs w:val="20"/>
          </w:rPr>
          <w:t>ve</w:t>
        </w:r>
      </w:ins>
      <w:ins w:id="166" w:author="伊藤彩香" w:date="2019-08-22T12:14:00Z">
        <w:r>
          <w:rPr>
            <w:rFonts w:ascii="Century Gothic" w:eastAsia="HG丸ｺﾞｼｯｸM-PRO" w:hAnsi="Century Gothic"/>
            <w:sz w:val="18"/>
            <w:szCs w:val="20"/>
          </w:rPr>
          <w:t xml:space="preserve"> </w:t>
        </w:r>
      </w:ins>
      <w:ins w:id="167" w:author="伊藤彩香" w:date="2019-08-22T12:15:00Z">
        <w:r>
          <w:rPr>
            <w:rFonts w:ascii="Century Gothic" w:eastAsia="HG丸ｺﾞｼｯｸM-PRO" w:hAnsi="Century Gothic"/>
            <w:sz w:val="18"/>
            <w:szCs w:val="20"/>
          </w:rPr>
          <w:t>a</w:t>
        </w:r>
      </w:ins>
      <w:ins w:id="168" w:author="伊藤彩香" w:date="2019-08-22T12:14:00Z">
        <w:r>
          <w:rPr>
            <w:rFonts w:ascii="Century Gothic" w:eastAsia="HG丸ｺﾞｼｯｸM-PRO" w:hAnsi="Century Gothic"/>
            <w:sz w:val="18"/>
            <w:szCs w:val="20"/>
          </w:rPr>
          <w:t xml:space="preserve"> handwritten signature</w:t>
        </w:r>
      </w:ins>
      <w:ins w:id="169" w:author="伊藤彩香" w:date="2019-08-22T12:15:00Z">
        <w:r>
          <w:rPr>
            <w:rFonts w:ascii="Century Gothic" w:eastAsia="HG丸ｺﾞｼｯｸM-PRO" w:hAnsi="Century Gothic"/>
            <w:sz w:val="18"/>
            <w:szCs w:val="20"/>
          </w:rPr>
          <w:t xml:space="preserve"> of the recommender</w:t>
        </w:r>
      </w:ins>
      <w:ins w:id="170" w:author="伊藤彩香" w:date="2019-08-22T12:14:00Z">
        <w:r>
          <w:rPr>
            <w:rFonts w:ascii="Century Gothic" w:eastAsia="HG丸ｺﾞｼｯｸM-PRO" w:hAnsi="Century Gothic"/>
            <w:sz w:val="18"/>
            <w:szCs w:val="20"/>
          </w:rPr>
          <w:t>?</w:t>
        </w:r>
      </w:ins>
      <w:ins w:id="171" w:author="伊藤彩香" w:date="2019-08-22T13:17:00Z">
        <w:r w:rsidR="00F20840" w:rsidRPr="007C78AC">
          <w:rPr>
            <w:rFonts w:ascii="Century Gothic" w:eastAsia="HG丸ｺﾞｼｯｸM-PRO" w:hAnsi="Century Gothic" w:hint="eastAsia"/>
            <w:sz w:val="18"/>
            <w:szCs w:val="20"/>
          </w:rPr>
          <w:t xml:space="preserve"> </w:t>
        </w:r>
      </w:ins>
    </w:p>
    <w:p w:rsidR="00D451B7" w:rsidRDefault="00773324" w:rsidP="00A307DF">
      <w:pPr>
        <w:rPr>
          <w:ins w:id="172" w:author="伊藤彩香" w:date="2019-08-22T13:17:00Z"/>
          <w:rFonts w:ascii="Century Gothic" w:eastAsia="HG丸ｺﾞｼｯｸM-PRO" w:hAnsi="Century Gothic"/>
          <w:sz w:val="18"/>
          <w:szCs w:val="20"/>
        </w:rPr>
      </w:pPr>
      <w:customXmlInsRangeStart w:id="173" w:author="伊藤彩香" w:date="2019-08-22T11:07:00Z"/>
      <w:sdt>
        <w:sdtPr>
          <w:rPr>
            <w:rFonts w:ascii="Century Gothic" w:eastAsia="HG丸ｺﾞｼｯｸM-PRO" w:hAnsi="Century Gothic" w:hint="eastAsia"/>
            <w:sz w:val="18"/>
            <w:szCs w:val="20"/>
          </w:rPr>
          <w:id w:val="984201452"/>
          <w14:checkbox>
            <w14:checked w14:val="0"/>
            <w14:checkedState w14:val="2612" w14:font="ＭＳ ゴシック"/>
            <w14:uncheckedState w14:val="2610" w14:font="ＭＳ ゴシック"/>
          </w14:checkbox>
        </w:sdtPr>
        <w:sdtEndPr/>
        <w:sdtContent>
          <w:customXmlInsRangeEnd w:id="173"/>
          <w:ins w:id="174" w:author="伊藤彩香" w:date="2019-08-22T13:18:00Z">
            <w:r w:rsidR="00F20840">
              <w:rPr>
                <w:rFonts w:ascii="ＭＳ ゴシック" w:eastAsia="ＭＳ ゴシック" w:hAnsi="ＭＳ ゴシック" w:hint="eastAsia"/>
                <w:sz w:val="18"/>
                <w:szCs w:val="20"/>
              </w:rPr>
              <w:t>☐</w:t>
            </w:r>
          </w:ins>
          <w:customXmlInsRangeStart w:id="175" w:author="伊藤彩香" w:date="2019-08-22T11:07:00Z"/>
        </w:sdtContent>
      </w:sdt>
      <w:customXmlInsRangeEnd w:id="175"/>
      <w:ins w:id="176" w:author="伊藤彩香" w:date="2019-08-22T13:18:00Z">
        <w:r w:rsidR="00F20840">
          <w:rPr>
            <w:rFonts w:ascii="Century Gothic" w:eastAsia="HG丸ｺﾞｼｯｸM-PRO" w:hAnsi="Century Gothic" w:hint="eastAsia"/>
            <w:sz w:val="18"/>
            <w:szCs w:val="20"/>
          </w:rPr>
          <w:t>語学能力</w:t>
        </w:r>
      </w:ins>
      <w:ins w:id="177" w:author="伊藤彩香" w:date="2019-08-22T12:03:00Z">
        <w:r w:rsidR="00B36A44">
          <w:rPr>
            <w:rFonts w:ascii="Century Gothic" w:eastAsia="HG丸ｺﾞｼｯｸM-PRO" w:hAnsi="Century Gothic" w:hint="eastAsia"/>
            <w:sz w:val="18"/>
            <w:szCs w:val="20"/>
          </w:rPr>
          <w:t>証明書には</w:t>
        </w:r>
      </w:ins>
      <w:ins w:id="178" w:author="伊藤彩香" w:date="2019-08-22T10:58:00Z">
        <w:r w:rsidR="00D451B7" w:rsidRPr="007C78AC">
          <w:rPr>
            <w:rFonts w:ascii="Century Gothic" w:eastAsia="HG丸ｺﾞｼｯｸM-PRO" w:hAnsi="Century Gothic" w:hint="eastAsia"/>
            <w:sz w:val="18"/>
            <w:szCs w:val="20"/>
          </w:rPr>
          <w:t>所属大学担当者の直筆署名がありますか？</w:t>
        </w:r>
      </w:ins>
      <w:ins w:id="179" w:author="伊藤彩香" w:date="2019-08-22T13:18:00Z">
        <w:r w:rsidR="00F20840">
          <w:rPr>
            <w:rFonts w:ascii="Century Gothic" w:eastAsia="HG丸ｺﾞｼｯｸM-PRO" w:hAnsi="Century Gothic" w:hint="eastAsia"/>
            <w:sz w:val="18"/>
            <w:szCs w:val="20"/>
          </w:rPr>
          <w:t xml:space="preserve"> </w:t>
        </w:r>
        <w:r w:rsidR="00F20840">
          <w:rPr>
            <w:rFonts w:ascii="Century Gothic" w:eastAsia="HG丸ｺﾞｼｯｸM-PRO" w:hAnsi="Century Gothic" w:hint="eastAsia"/>
            <w:sz w:val="18"/>
            <w:szCs w:val="20"/>
          </w:rPr>
          <w:t>※</w:t>
        </w:r>
        <w:r w:rsidR="00F20840" w:rsidRPr="009567AA">
          <w:rPr>
            <w:rFonts w:ascii="Century Gothic" w:eastAsia="HG丸ｺﾞｼｯｸM-PRO" w:hAnsi="Century Gothic" w:hint="eastAsia"/>
            <w:sz w:val="18"/>
            <w:szCs w:val="20"/>
          </w:rPr>
          <w:t>語学能力証明書を提出する場合</w:t>
        </w:r>
        <w:r w:rsidR="00F20840">
          <w:rPr>
            <w:rFonts w:ascii="Century Gothic" w:eastAsia="HG丸ｺﾞｼｯｸM-PRO" w:hAnsi="Century Gothic" w:hint="eastAsia"/>
            <w:sz w:val="18"/>
            <w:szCs w:val="20"/>
          </w:rPr>
          <w:t>のみ</w:t>
        </w:r>
        <w:r w:rsidR="00F20840">
          <w:rPr>
            <w:rFonts w:ascii="Segoe UI Emoji" w:eastAsia="HG丸ｺﾞｼｯｸM-PRO" w:hAnsi="Segoe UI Emoji" w:cs="Segoe UI Emoji" w:hint="eastAsia"/>
            <w:sz w:val="18"/>
            <w:szCs w:val="20"/>
          </w:rPr>
          <w:t>チェック</w:t>
        </w:r>
        <w:r w:rsidR="00F20840">
          <w:rPr>
            <w:rFonts w:ascii="Century Gothic" w:eastAsia="HG丸ｺﾞｼｯｸM-PRO" w:hAnsi="Century Gothic" w:hint="eastAsia"/>
            <w:sz w:val="18"/>
            <w:szCs w:val="20"/>
          </w:rPr>
          <w:t xml:space="preserve">　</w:t>
        </w:r>
      </w:ins>
    </w:p>
    <w:p w:rsidR="00F20840" w:rsidRPr="007C78AC" w:rsidRDefault="00F20840" w:rsidP="007C78AC">
      <w:pPr>
        <w:ind w:firstLineChars="100" w:firstLine="180"/>
        <w:rPr>
          <w:ins w:id="180" w:author="伊藤彩香" w:date="2019-08-22T10:58:00Z"/>
          <w:rFonts w:ascii="Century Gothic" w:eastAsia="HG丸ｺﾞｼｯｸM-PRO" w:hAnsi="Century Gothic"/>
          <w:sz w:val="18"/>
          <w:szCs w:val="20"/>
        </w:rPr>
      </w:pPr>
      <w:ins w:id="181" w:author="伊藤彩香" w:date="2019-08-22T13:19:00Z">
        <w:r>
          <w:rPr>
            <w:rFonts w:ascii="Century Gothic" w:eastAsia="HG丸ｺﾞｼｯｸM-PRO" w:hAnsi="Century Gothic"/>
            <w:sz w:val="18"/>
            <w:szCs w:val="20"/>
          </w:rPr>
          <w:t xml:space="preserve">Does the </w:t>
        </w:r>
      </w:ins>
      <w:ins w:id="182" w:author="伊藤彩香" w:date="2019-08-22T13:18:00Z">
        <w:r>
          <w:rPr>
            <w:rFonts w:ascii="Century Gothic" w:eastAsia="HG丸ｺﾞｼｯｸM-PRO" w:hAnsi="Century Gothic"/>
            <w:sz w:val="18"/>
            <w:szCs w:val="20"/>
          </w:rPr>
          <w:t>c</w:t>
        </w:r>
        <w:r w:rsidRPr="00F20840">
          <w:rPr>
            <w:rFonts w:ascii="Century Gothic" w:eastAsia="HG丸ｺﾞｼｯｸM-PRO" w:hAnsi="Century Gothic"/>
            <w:sz w:val="18"/>
            <w:szCs w:val="20"/>
          </w:rPr>
          <w:t>ertificate of English/Japanese lev</w:t>
        </w:r>
        <w:r>
          <w:rPr>
            <w:rFonts w:ascii="Century Gothic" w:eastAsia="HG丸ｺﾞｼｯｸM-PRO" w:hAnsi="Century Gothic"/>
            <w:sz w:val="18"/>
            <w:szCs w:val="20"/>
          </w:rPr>
          <w:t>el</w:t>
        </w:r>
      </w:ins>
      <w:ins w:id="183" w:author="伊藤彩香" w:date="2019-08-22T13:19:00Z">
        <w:r>
          <w:rPr>
            <w:rFonts w:ascii="Century Gothic" w:eastAsia="HG丸ｺﾞｼｯｸM-PRO" w:hAnsi="Century Gothic"/>
            <w:sz w:val="18"/>
            <w:szCs w:val="20"/>
          </w:rPr>
          <w:t xml:space="preserve"> have a handwriting signature of </w:t>
        </w:r>
      </w:ins>
      <w:ins w:id="184" w:author="伊藤彩香" w:date="2019-08-22T13:21:00Z">
        <w:r>
          <w:rPr>
            <w:rFonts w:ascii="Century Gothic" w:eastAsia="HG丸ｺﾞｼｯｸM-PRO" w:hAnsi="Century Gothic"/>
            <w:sz w:val="18"/>
            <w:szCs w:val="20"/>
          </w:rPr>
          <w:t xml:space="preserve">your university staff? </w:t>
        </w:r>
      </w:ins>
      <w:ins w:id="185" w:author="伊藤彩香" w:date="2019-08-22T13:20:00Z">
        <w:r>
          <w:rPr>
            <w:rFonts w:ascii="Century Gothic" w:eastAsia="HG丸ｺﾞｼｯｸM-PRO" w:hAnsi="Century Gothic"/>
            <w:sz w:val="18"/>
            <w:szCs w:val="20"/>
          </w:rPr>
          <w:t xml:space="preserve">(Check if </w:t>
        </w:r>
      </w:ins>
      <w:ins w:id="186" w:author="伊藤彩香" w:date="2019-08-22T13:21:00Z">
        <w:r>
          <w:rPr>
            <w:rFonts w:ascii="Century Gothic" w:eastAsia="HG丸ｺﾞｼｯｸM-PRO" w:hAnsi="Century Gothic"/>
            <w:sz w:val="18"/>
            <w:szCs w:val="20"/>
          </w:rPr>
          <w:t>applies)</w:t>
        </w:r>
      </w:ins>
    </w:p>
    <w:p w:rsidR="00B756F6" w:rsidRPr="007C78AC" w:rsidRDefault="00D451B7" w:rsidP="00B756F6">
      <w:pPr>
        <w:snapToGrid w:val="0"/>
        <w:rPr>
          <w:ins w:id="187" w:author="伊藤彩香" w:date="2019-08-22T14:59:00Z"/>
          <w:rFonts w:ascii="Century Gothic" w:eastAsia="HG丸ｺﾞｼｯｸM-PRO" w:hAnsi="Century Gothic"/>
          <w:sz w:val="18"/>
          <w:szCs w:val="19"/>
        </w:rPr>
      </w:pPr>
      <w:ins w:id="188" w:author="伊藤彩香" w:date="2019-08-22T10:58:00Z">
        <w:r w:rsidRPr="007C78AC">
          <w:rPr>
            <w:rFonts w:ascii="Century Gothic" w:eastAsia="HG丸ｺﾞｼｯｸM-PRO" w:hAnsi="Century Gothic"/>
            <w:sz w:val="18"/>
            <w:szCs w:val="20"/>
          </w:rPr>
          <w:tab/>
        </w:r>
        <w:r w:rsidRPr="007C78AC">
          <w:rPr>
            <w:rFonts w:ascii="Century Gothic" w:eastAsia="HG丸ｺﾞｼｯｸM-PRO" w:hAnsi="Century Gothic"/>
            <w:sz w:val="18"/>
            <w:szCs w:val="20"/>
          </w:rPr>
          <w:tab/>
        </w:r>
      </w:ins>
    </w:p>
    <w:p w:rsidR="00D451B7" w:rsidRDefault="00773324" w:rsidP="00B756F6">
      <w:pPr>
        <w:snapToGrid w:val="0"/>
        <w:rPr>
          <w:ins w:id="189" w:author="伊藤彩香" w:date="2019-08-22T13:31:00Z"/>
          <w:rFonts w:ascii="Century Gothic" w:eastAsia="HG丸ｺﾞｼｯｸM-PRO" w:hAnsi="Century Gothic"/>
          <w:sz w:val="18"/>
          <w:szCs w:val="20"/>
        </w:rPr>
      </w:pPr>
      <w:customXmlInsRangeStart w:id="190" w:author="伊藤彩香" w:date="2019-08-22T11:09:00Z"/>
      <w:sdt>
        <w:sdtPr>
          <w:rPr>
            <w:rFonts w:ascii="Century Gothic" w:eastAsia="HG丸ｺﾞｼｯｸM-PRO" w:hAnsi="Century Gothic" w:hint="eastAsia"/>
            <w:sz w:val="18"/>
            <w:szCs w:val="20"/>
          </w:rPr>
          <w:id w:val="2078019959"/>
          <w14:checkbox>
            <w14:checked w14:val="0"/>
            <w14:checkedState w14:val="2612" w14:font="ＭＳ ゴシック"/>
            <w14:uncheckedState w14:val="2610" w14:font="ＭＳ ゴシック"/>
          </w14:checkbox>
        </w:sdtPr>
        <w:sdtEndPr/>
        <w:sdtContent>
          <w:customXmlInsRangeEnd w:id="190"/>
          <w:ins w:id="191" w:author="伊藤彩香" w:date="2019-08-22T11:09:00Z">
            <w:r w:rsidR="00C10657">
              <w:rPr>
                <w:rFonts w:ascii="ＭＳ ゴシック" w:eastAsia="ＭＳ ゴシック" w:hAnsi="ＭＳ ゴシック" w:hint="eastAsia"/>
                <w:sz w:val="18"/>
                <w:szCs w:val="20"/>
              </w:rPr>
              <w:t>☐</w:t>
            </w:r>
          </w:ins>
          <w:customXmlInsRangeStart w:id="192" w:author="伊藤彩香" w:date="2019-08-22T11:09:00Z"/>
        </w:sdtContent>
      </w:sdt>
      <w:customXmlInsRangeEnd w:id="192"/>
      <w:ins w:id="193" w:author="伊藤彩香" w:date="2019-08-22T10:58:00Z">
        <w:r w:rsidR="00D451B7" w:rsidRPr="007C78AC">
          <w:rPr>
            <w:rFonts w:ascii="Century Gothic" w:eastAsia="HG丸ｺﾞｼｯｸM-PRO" w:hAnsi="Century Gothic" w:hint="eastAsia"/>
            <w:sz w:val="18"/>
            <w:szCs w:val="20"/>
          </w:rPr>
          <w:t>上記全ての項目にチェックが入りましたか？</w:t>
        </w:r>
      </w:ins>
      <w:ins w:id="194" w:author="伊藤彩香" w:date="2019-08-22T12:03:00Z">
        <w:r w:rsidR="00B36A44">
          <w:rPr>
            <w:rFonts w:ascii="Century Gothic" w:eastAsia="HG丸ｺﾞｼｯｸM-PRO" w:hAnsi="Century Gothic" w:hint="eastAsia"/>
            <w:sz w:val="18"/>
            <w:szCs w:val="20"/>
          </w:rPr>
          <w:t xml:space="preserve"> </w:t>
        </w:r>
      </w:ins>
      <w:ins w:id="195" w:author="伊藤彩香" w:date="2019-08-22T10:58:00Z">
        <w:r w:rsidR="00D451B7" w:rsidRPr="007C78AC">
          <w:rPr>
            <w:rFonts w:ascii="Century Gothic" w:eastAsia="HG丸ｺﾞｼｯｸM-PRO" w:hAnsi="Century Gothic" w:hint="eastAsia"/>
            <w:sz w:val="18"/>
            <w:szCs w:val="20"/>
          </w:rPr>
          <w:t>チェックが</w:t>
        </w:r>
      </w:ins>
      <w:ins w:id="196" w:author="伊藤彩香" w:date="2019-08-28T13:36:00Z">
        <w:r w:rsidR="00466E7E">
          <w:rPr>
            <w:rFonts w:ascii="Century Gothic" w:eastAsia="HG丸ｺﾞｼｯｸM-PRO" w:hAnsi="Century Gothic" w:hint="eastAsia"/>
            <w:sz w:val="18"/>
            <w:szCs w:val="20"/>
          </w:rPr>
          <w:t>完了した</w:t>
        </w:r>
      </w:ins>
      <w:ins w:id="197" w:author="伊藤彩香" w:date="2019-08-22T10:58:00Z">
        <w:r w:rsidR="00D451B7" w:rsidRPr="007C78AC">
          <w:rPr>
            <w:rFonts w:ascii="Century Gothic" w:eastAsia="HG丸ｺﾞｼｯｸM-PRO" w:hAnsi="Century Gothic" w:hint="eastAsia"/>
            <w:sz w:val="18"/>
            <w:szCs w:val="20"/>
          </w:rPr>
          <w:t>ら締切</w:t>
        </w:r>
      </w:ins>
      <w:ins w:id="198" w:author="伊藤彩香" w:date="2019-08-28T13:36:00Z">
        <w:r w:rsidR="00466E7E">
          <w:rPr>
            <w:rFonts w:ascii="Century Gothic" w:eastAsia="HG丸ｺﾞｼｯｸM-PRO" w:hAnsi="Century Gothic" w:hint="eastAsia"/>
            <w:sz w:val="18"/>
            <w:szCs w:val="20"/>
          </w:rPr>
          <w:t>日</w:t>
        </w:r>
      </w:ins>
      <w:ins w:id="199" w:author="伊藤彩香" w:date="2019-08-22T10:58:00Z">
        <w:r w:rsidR="00D451B7" w:rsidRPr="007C78AC">
          <w:rPr>
            <w:rFonts w:ascii="Century Gothic" w:eastAsia="HG丸ｺﾞｼｯｸM-PRO" w:hAnsi="Century Gothic" w:hint="eastAsia"/>
            <w:sz w:val="18"/>
            <w:szCs w:val="20"/>
          </w:rPr>
          <w:t>までに担当者を通して</w:t>
        </w:r>
      </w:ins>
      <w:ins w:id="200" w:author="伊藤彩香" w:date="2019-08-28T13:36:00Z">
        <w:r w:rsidR="00466E7E">
          <w:rPr>
            <w:rFonts w:ascii="Century Gothic" w:eastAsia="HG丸ｺﾞｼｯｸM-PRO" w:hAnsi="Century Gothic" w:hint="eastAsia"/>
            <w:sz w:val="18"/>
            <w:szCs w:val="20"/>
          </w:rPr>
          <w:t>書類を</w:t>
        </w:r>
      </w:ins>
      <w:ins w:id="201" w:author="伊藤彩香" w:date="2019-08-22T10:58:00Z">
        <w:r w:rsidR="00D451B7" w:rsidRPr="007C78AC">
          <w:rPr>
            <w:rFonts w:ascii="Century Gothic" w:eastAsia="HG丸ｺﾞｼｯｸM-PRO" w:hAnsi="Century Gothic" w:hint="eastAsia"/>
            <w:sz w:val="18"/>
            <w:szCs w:val="20"/>
          </w:rPr>
          <w:t>提出してください。</w:t>
        </w:r>
      </w:ins>
    </w:p>
    <w:p w:rsidR="006B1452" w:rsidRPr="007C78AC" w:rsidRDefault="006B1452" w:rsidP="007C78AC">
      <w:pPr>
        <w:rPr>
          <w:ins w:id="202" w:author="伊藤彩香" w:date="2019-08-22T10:58:00Z"/>
          <w:rFonts w:ascii="Century Gothic" w:eastAsia="HG丸ｺﾞｼｯｸM-PRO" w:hAnsi="Century Gothic"/>
          <w:sz w:val="18"/>
          <w:szCs w:val="20"/>
        </w:rPr>
      </w:pPr>
      <w:ins w:id="203" w:author="伊藤彩香" w:date="2019-08-22T13:31:00Z">
        <w:r>
          <w:rPr>
            <w:rFonts w:ascii="Century Gothic" w:eastAsia="HG丸ｺﾞｼｯｸM-PRO" w:hAnsi="Century Gothic" w:hint="eastAsia"/>
            <w:sz w:val="18"/>
            <w:szCs w:val="20"/>
          </w:rPr>
          <w:t xml:space="preserve"> </w:t>
        </w:r>
        <w:r>
          <w:rPr>
            <w:rFonts w:ascii="Century Gothic" w:eastAsia="HG丸ｺﾞｼｯｸM-PRO" w:hAnsi="Century Gothic"/>
            <w:sz w:val="18"/>
            <w:szCs w:val="20"/>
          </w:rPr>
          <w:t xml:space="preserve"> </w:t>
        </w:r>
        <w:r>
          <w:rPr>
            <w:rFonts w:ascii="Century Gothic" w:eastAsia="HG丸ｺﾞｼｯｸM-PRO" w:hAnsi="Century Gothic" w:hint="eastAsia"/>
            <w:sz w:val="18"/>
            <w:szCs w:val="20"/>
          </w:rPr>
          <w:t>H</w:t>
        </w:r>
        <w:r>
          <w:rPr>
            <w:rFonts w:ascii="Century Gothic" w:eastAsia="HG丸ｺﾞｼｯｸM-PRO" w:hAnsi="Century Gothic"/>
            <w:sz w:val="18"/>
            <w:szCs w:val="20"/>
          </w:rPr>
          <w:t xml:space="preserve">ave you checked all the boxes? </w:t>
        </w:r>
      </w:ins>
      <w:ins w:id="204" w:author="伊藤彩香" w:date="2019-08-22T13:32:00Z">
        <w:r>
          <w:rPr>
            <w:rFonts w:ascii="Century Gothic" w:eastAsia="HG丸ｺﾞｼｯｸM-PRO" w:hAnsi="Century Gothic"/>
            <w:sz w:val="18"/>
            <w:szCs w:val="20"/>
          </w:rPr>
          <w:t>If yes, please submit the documents to us through your home university.</w:t>
        </w:r>
      </w:ins>
      <w:bookmarkStart w:id="205" w:name="_Hlk17378564"/>
    </w:p>
    <w:tbl>
      <w:tblPr>
        <w:tblStyle w:val="aa"/>
        <w:tblW w:w="10343" w:type="dxa"/>
        <w:tblInd w:w="0" w:type="dxa"/>
        <w:tblLook w:val="04A0" w:firstRow="1" w:lastRow="0" w:firstColumn="1" w:lastColumn="0" w:noHBand="0" w:noVBand="1"/>
      </w:tblPr>
      <w:tblGrid>
        <w:gridCol w:w="426"/>
        <w:gridCol w:w="4520"/>
        <w:gridCol w:w="546"/>
        <w:gridCol w:w="4305"/>
        <w:gridCol w:w="546"/>
      </w:tblGrid>
      <w:tr w:rsidR="006609E2" w:rsidDel="00D451B7" w:rsidTr="00952E61">
        <w:trPr>
          <w:del w:id="206"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hideMark/>
          </w:tcPr>
          <w:bookmarkEnd w:id="25"/>
          <w:bookmarkEnd w:id="205"/>
          <w:p w:rsidR="006609E2" w:rsidDel="00D451B7" w:rsidRDefault="006609E2">
            <w:pPr>
              <w:rPr>
                <w:del w:id="207" w:author="伊藤彩香" w:date="2019-08-22T10:58:00Z"/>
              </w:rPr>
            </w:pPr>
            <w:del w:id="208" w:author="伊藤彩香" w:date="2019-08-22T10:58:00Z">
              <w:r w:rsidDel="00D451B7">
                <w:rPr>
                  <w:rFonts w:hint="eastAsia"/>
                </w:rPr>
                <w:delText>✔</w:delText>
              </w:r>
            </w:del>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09" w:author="伊藤彩香" w:date="2019-08-22T10:58:00Z"/>
                <w:rFonts w:ascii="HG丸ｺﾞｼｯｸM-PRO" w:eastAsia="HG丸ｺﾞｼｯｸM-PRO" w:hAnsi="HG丸ｺﾞｼｯｸM-PRO"/>
                <w:sz w:val="20"/>
              </w:rPr>
            </w:pPr>
            <w:del w:id="210" w:author="伊藤彩香" w:date="2019-08-22T10:58:00Z">
              <w:r w:rsidDel="00D451B7">
                <w:rPr>
                  <w:rFonts w:ascii="HG丸ｺﾞｼｯｸM-PRO" w:eastAsia="HG丸ｺﾞｼｯｸM-PRO" w:hAnsi="HG丸ｺﾞｼｯｸM-PRO" w:hint="eastAsia"/>
                  <w:sz w:val="20"/>
                </w:rPr>
                <w:delText>提出書類/Required Documents</w:delText>
              </w:r>
            </w:del>
          </w:p>
        </w:tc>
        <w:tc>
          <w:tcPr>
            <w:tcW w:w="546"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11" w:author="伊藤彩香" w:date="2019-08-22T10:58:00Z"/>
                <w:rFonts w:ascii="Century Gothic" w:hAnsi="Century Gothic"/>
                <w:sz w:val="20"/>
                <w:szCs w:val="20"/>
              </w:rPr>
            </w:pPr>
            <w:del w:id="212" w:author="伊藤彩香" w:date="2019-08-22T10:58:00Z">
              <w:r w:rsidDel="00D451B7">
                <w:rPr>
                  <w:rFonts w:ascii="Century Gothic" w:hAnsi="Century Gothic"/>
                  <w:sz w:val="20"/>
                  <w:szCs w:val="20"/>
                </w:rPr>
                <w:delText>HU</w:delText>
              </w:r>
            </w:del>
          </w:p>
          <w:p w:rsidR="006609E2" w:rsidDel="00D451B7" w:rsidRDefault="006609E2">
            <w:pPr>
              <w:rPr>
                <w:del w:id="213" w:author="伊藤彩香" w:date="2019-08-22T10:58:00Z"/>
                <w:rFonts w:ascii="Century Gothic" w:hAnsi="Century Gothic"/>
                <w:sz w:val="20"/>
                <w:szCs w:val="20"/>
              </w:rPr>
            </w:pPr>
            <w:del w:id="214" w:author="伊藤彩香" w:date="2019-08-22T10:58:00Z">
              <w:r w:rsidDel="00D451B7">
                <w:rPr>
                  <w:rFonts w:ascii="Century Gothic" w:hAnsi="Century Gothic"/>
                  <w:sz w:val="20"/>
                  <w:szCs w:val="20"/>
                </w:rPr>
                <w:delText>use</w:delText>
              </w:r>
            </w:del>
          </w:p>
        </w:tc>
        <w:tc>
          <w:tcPr>
            <w:tcW w:w="4305"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15" w:author="伊藤彩香" w:date="2019-08-22T10:58:00Z"/>
                <w:rFonts w:ascii="Century Gothic" w:hAnsi="Century Gothic"/>
                <w:sz w:val="20"/>
                <w:szCs w:val="20"/>
              </w:rPr>
            </w:pPr>
            <w:del w:id="216" w:author="伊藤彩香" w:date="2019-08-22T10:58:00Z">
              <w:r w:rsidDel="00D451B7">
                <w:rPr>
                  <w:rFonts w:ascii="HG丸ｺﾞｼｯｸM-PRO" w:eastAsia="HG丸ｺﾞｼｯｸM-PRO" w:hAnsi="HG丸ｺﾞｼｯｸM-PRO" w:hint="eastAsia"/>
                  <w:sz w:val="20"/>
                  <w:szCs w:val="20"/>
                </w:rPr>
                <w:delText>様式・注意事項/For</w:delText>
              </w:r>
              <w:r w:rsidDel="00D451B7">
                <w:rPr>
                  <w:rFonts w:ascii="Century Gothic" w:hAnsi="Century Gothic"/>
                  <w:sz w:val="20"/>
                  <w:szCs w:val="20"/>
                </w:rPr>
                <w:delText>mat</w:delText>
              </w:r>
              <w:r w:rsidDel="00D451B7">
                <w:rPr>
                  <w:rFonts w:ascii="Century Gothic" w:hAnsi="Century Gothic" w:hint="eastAsia"/>
                  <w:sz w:val="20"/>
                  <w:szCs w:val="20"/>
                </w:rPr>
                <w:delText>・</w:delText>
              </w:r>
              <w:r w:rsidDel="00D451B7">
                <w:rPr>
                  <w:rFonts w:ascii="Century Gothic" w:hAnsi="Century Gothic"/>
                  <w:sz w:val="20"/>
                  <w:szCs w:val="20"/>
                </w:rPr>
                <w:delText>Notes</w:delText>
              </w:r>
            </w:del>
          </w:p>
        </w:tc>
        <w:tc>
          <w:tcPr>
            <w:tcW w:w="546"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17" w:author="伊藤彩香" w:date="2019-08-22T10:58:00Z"/>
                <w:rFonts w:ascii="Century Gothic" w:hAnsi="Century Gothic"/>
                <w:sz w:val="20"/>
                <w:szCs w:val="20"/>
              </w:rPr>
            </w:pPr>
            <w:del w:id="218" w:author="伊藤彩香" w:date="2019-08-22T10:58:00Z">
              <w:r w:rsidDel="00D451B7">
                <w:rPr>
                  <w:rFonts w:ascii="Century Gothic" w:hAnsi="Century Gothic"/>
                  <w:sz w:val="20"/>
                  <w:szCs w:val="20"/>
                </w:rPr>
                <w:delText>HU</w:delText>
              </w:r>
            </w:del>
          </w:p>
          <w:p w:rsidR="006609E2" w:rsidDel="00D451B7" w:rsidRDefault="006609E2">
            <w:pPr>
              <w:rPr>
                <w:del w:id="219" w:author="伊藤彩香" w:date="2019-08-22T10:58:00Z"/>
                <w:rFonts w:ascii="Century Gothic" w:hAnsi="Century Gothic"/>
                <w:sz w:val="20"/>
                <w:szCs w:val="20"/>
              </w:rPr>
            </w:pPr>
            <w:del w:id="220" w:author="伊藤彩香" w:date="2019-08-22T10:58:00Z">
              <w:r w:rsidDel="00D451B7">
                <w:rPr>
                  <w:rFonts w:ascii="Century Gothic" w:hAnsi="Century Gothic"/>
                  <w:sz w:val="20"/>
                  <w:szCs w:val="20"/>
                </w:rPr>
                <w:delText>use</w:delText>
              </w:r>
            </w:del>
          </w:p>
        </w:tc>
      </w:tr>
      <w:tr w:rsidR="006609E2" w:rsidDel="00D451B7" w:rsidTr="00952E61">
        <w:trPr>
          <w:del w:id="221"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22"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23" w:author="伊藤彩香" w:date="2019-08-22T10:58:00Z"/>
                <w:rFonts w:ascii="HG丸ｺﾞｼｯｸM-PRO" w:eastAsia="HG丸ｺﾞｼｯｸM-PRO" w:hAnsi="HG丸ｺﾞｼｯｸM-PRO"/>
                <w:b/>
                <w:sz w:val="20"/>
              </w:rPr>
            </w:pPr>
            <w:del w:id="224" w:author="伊藤彩香" w:date="2019-08-22T10:58:00Z">
              <w:r w:rsidDel="00D451B7">
                <w:rPr>
                  <w:rFonts w:ascii="HG丸ｺﾞｼｯｸM-PRO" w:eastAsia="HG丸ｺﾞｼｯｸM-PRO" w:hAnsi="HG丸ｺﾞｼｯｸM-PRO" w:hint="eastAsia"/>
                  <w:b/>
                  <w:sz w:val="20"/>
                </w:rPr>
                <w:delText>出願書類提出確認書</w:delText>
              </w:r>
            </w:del>
          </w:p>
          <w:p w:rsidR="006609E2" w:rsidDel="00D451B7" w:rsidRDefault="006609E2">
            <w:pPr>
              <w:rPr>
                <w:del w:id="225" w:author="伊藤彩香" w:date="2019-08-22T10:58:00Z"/>
                <w:rFonts w:ascii="Century Gothic" w:hAnsi="Century Gothic"/>
                <w:sz w:val="20"/>
                <w:szCs w:val="20"/>
              </w:rPr>
            </w:pPr>
            <w:del w:id="226" w:author="伊藤彩香" w:date="2019-08-22T10:58:00Z">
              <w:r w:rsidDel="00D451B7">
                <w:rPr>
                  <w:rFonts w:ascii="Century Gothic" w:hAnsi="Century Gothic"/>
                  <w:sz w:val="20"/>
                  <w:szCs w:val="18"/>
                </w:rPr>
                <w:delText>Check List of Application Documents</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27" w:author="伊藤彩香" w:date="2019-08-22T10:58:00Z"/>
                <w:rFonts w:ascii="HG丸ｺﾞｼｯｸM-PRO" w:eastAsia="HG丸ｺﾞｼｯｸM-PRO" w:hAnsi="HG丸ｺﾞｼｯｸM-PRO"/>
                <w:sz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28" w:author="伊藤彩香" w:date="2019-08-22T10:58:00Z"/>
                <w:rFonts w:ascii="HG丸ｺﾞｼｯｸM-PRO" w:eastAsia="HG丸ｺﾞｼｯｸM-PRO" w:hAnsi="HG丸ｺﾞｼｯｸM-PRO"/>
                <w:sz w:val="20"/>
              </w:rPr>
            </w:pPr>
            <w:del w:id="229" w:author="伊藤彩香" w:date="2019-08-22T10:58:00Z">
              <w:r w:rsidDel="00D451B7">
                <w:rPr>
                  <w:rFonts w:ascii="HG丸ｺﾞｼｯｸM-PRO" w:eastAsia="HG丸ｺﾞｼｯｸM-PRO" w:hAnsi="HG丸ｺﾞｼｯｸM-PRO" w:hint="eastAsia"/>
                  <w:sz w:val="20"/>
                </w:rPr>
                <w:delText>所定様式</w:delText>
              </w:r>
            </w:del>
          </w:p>
          <w:p w:rsidR="006609E2" w:rsidDel="00D451B7" w:rsidRDefault="006609E2">
            <w:pPr>
              <w:rPr>
                <w:del w:id="230" w:author="伊藤彩香" w:date="2019-08-22T10:58:00Z"/>
                <w:rFonts w:ascii="Century Gothic" w:hAnsi="Century Gothic"/>
                <w:sz w:val="20"/>
                <w:szCs w:val="20"/>
              </w:rPr>
            </w:pPr>
            <w:del w:id="231" w:author="伊藤彩香" w:date="2019-08-22T10:58:00Z">
              <w:r w:rsidDel="00D451B7">
                <w:rPr>
                  <w:rFonts w:ascii="Century Gothic" w:hAnsi="Century Gothic"/>
                  <w:sz w:val="20"/>
                  <w:szCs w:val="18"/>
                </w:rPr>
                <w:delText>HU format</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32" w:author="伊藤彩香" w:date="2019-08-22T10:58:00Z"/>
                <w:rFonts w:ascii="Century Gothic" w:hAnsi="Century Gothic"/>
                <w:sz w:val="20"/>
                <w:szCs w:val="20"/>
              </w:rPr>
            </w:pPr>
          </w:p>
        </w:tc>
      </w:tr>
      <w:tr w:rsidR="006609E2" w:rsidDel="00D451B7" w:rsidTr="00952E61">
        <w:trPr>
          <w:trHeight w:val="591"/>
          <w:del w:id="233"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34"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375DD0" w:rsidDel="00D451B7" w:rsidRDefault="006609E2" w:rsidP="00375DD0">
            <w:pPr>
              <w:spacing w:line="240" w:lineRule="exact"/>
              <w:rPr>
                <w:del w:id="235" w:author="伊藤彩香" w:date="2019-08-22T10:58:00Z"/>
                <w:rFonts w:ascii="HG丸ｺﾞｼｯｸM-PRO" w:eastAsia="HG丸ｺﾞｼｯｸM-PRO" w:hAnsi="HG丸ｺﾞｼｯｸM-PRO"/>
                <w:b/>
                <w:sz w:val="20"/>
              </w:rPr>
            </w:pPr>
            <w:del w:id="236" w:author="伊藤彩香" w:date="2019-08-22T10:58:00Z">
              <w:r w:rsidDel="00D451B7">
                <w:rPr>
                  <w:rFonts w:ascii="HG丸ｺﾞｼｯｸM-PRO" w:eastAsia="HG丸ｺﾞｼｯｸM-PRO" w:hAnsi="HG丸ｺﾞｼｯｸM-PRO" w:hint="eastAsia"/>
                  <w:b/>
                  <w:sz w:val="20"/>
                </w:rPr>
                <w:delText xml:space="preserve">入学願書 </w:delText>
              </w:r>
            </w:del>
          </w:p>
          <w:p w:rsidR="006609E2" w:rsidDel="00D451B7" w:rsidRDefault="006609E2" w:rsidP="00375DD0">
            <w:pPr>
              <w:spacing w:line="240" w:lineRule="exact"/>
              <w:rPr>
                <w:del w:id="237" w:author="伊藤彩香" w:date="2019-08-22T10:58:00Z"/>
                <w:rFonts w:ascii="Century Gothic" w:hAnsi="Century Gothic"/>
                <w:sz w:val="20"/>
                <w:szCs w:val="20"/>
              </w:rPr>
            </w:pPr>
            <w:del w:id="238" w:author="伊藤彩香" w:date="2019-08-22T10:58:00Z">
              <w:r w:rsidDel="00D451B7">
                <w:rPr>
                  <w:rFonts w:ascii="Century Gothic" w:hAnsi="Century Gothic"/>
                  <w:sz w:val="20"/>
                  <w:szCs w:val="18"/>
                </w:rPr>
                <w:delText>Application Form</w:delText>
              </w:r>
              <w:r w:rsidDel="00D451B7">
                <w:delText xml:space="preserve"> </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39" w:author="伊藤彩香" w:date="2019-08-22T10:58:00Z"/>
                <w:rFonts w:ascii="HG丸ｺﾞｼｯｸM-PRO" w:eastAsia="HG丸ｺﾞｼｯｸM-PRO" w:hAnsi="HG丸ｺﾞｼｯｸM-PRO"/>
                <w:sz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375DD0" w:rsidDel="00D451B7" w:rsidRDefault="006609E2" w:rsidP="00375DD0">
            <w:pPr>
              <w:spacing w:line="240" w:lineRule="exact"/>
              <w:rPr>
                <w:del w:id="240" w:author="伊藤彩香" w:date="2019-08-22T10:58:00Z"/>
                <w:rFonts w:ascii="HG丸ｺﾞｼｯｸM-PRO" w:eastAsia="HG丸ｺﾞｼｯｸM-PRO" w:hAnsi="HG丸ｺﾞｼｯｸM-PRO"/>
                <w:b/>
                <w:sz w:val="20"/>
              </w:rPr>
            </w:pPr>
            <w:del w:id="241" w:author="伊藤彩香" w:date="2019-08-22T10:58:00Z">
              <w:r w:rsidDel="00D451B7">
                <w:rPr>
                  <w:rFonts w:ascii="HG丸ｺﾞｼｯｸM-PRO" w:eastAsia="HG丸ｺﾞｼｯｸM-PRO" w:hAnsi="HG丸ｺﾞｼｯｸM-PRO" w:hint="eastAsia"/>
                  <w:sz w:val="20"/>
                </w:rPr>
                <w:delText>所定様式</w:delText>
              </w:r>
              <w:r w:rsidR="00375DD0" w:rsidDel="00D451B7">
                <w:rPr>
                  <w:rFonts w:ascii="HG丸ｺﾞｼｯｸM-PRO" w:eastAsia="HG丸ｺﾞｼｯｸM-PRO" w:hAnsi="HG丸ｺﾞｼｯｸM-PRO" w:hint="eastAsia"/>
                  <w:sz w:val="20"/>
                </w:rPr>
                <w:delText>、申請者の署名必須</w:delText>
              </w:r>
            </w:del>
          </w:p>
          <w:p w:rsidR="006609E2" w:rsidDel="00D451B7" w:rsidRDefault="006609E2">
            <w:pPr>
              <w:rPr>
                <w:del w:id="242" w:author="伊藤彩香" w:date="2019-08-22T10:58:00Z"/>
                <w:rFonts w:ascii="Century Gothic" w:hAnsi="Century Gothic"/>
                <w:sz w:val="20"/>
                <w:szCs w:val="20"/>
              </w:rPr>
            </w:pPr>
            <w:del w:id="243" w:author="伊藤彩香" w:date="2019-08-22T10:58:00Z">
              <w:r w:rsidDel="00D451B7">
                <w:rPr>
                  <w:rFonts w:ascii="Century Gothic" w:hAnsi="Century Gothic"/>
                  <w:sz w:val="20"/>
                  <w:szCs w:val="18"/>
                </w:rPr>
                <w:delText xml:space="preserve">HU </w:delText>
              </w:r>
              <w:r w:rsidR="00375DD0" w:rsidDel="00D451B7">
                <w:rPr>
                  <w:rFonts w:ascii="Century Gothic" w:hAnsi="Century Gothic"/>
                  <w:sz w:val="20"/>
                  <w:szCs w:val="18"/>
                </w:rPr>
                <w:delText xml:space="preserve">form, with </w:delText>
              </w:r>
            </w:del>
            <w:del w:id="244" w:author="伊藤彩香" w:date="2019-08-22T10:21:00Z">
              <w:r w:rsidR="00375DD0" w:rsidDel="00E94E01">
                <w:rPr>
                  <w:rFonts w:ascii="Century Gothic" w:hAnsi="Century Gothic"/>
                  <w:sz w:val="20"/>
                  <w:szCs w:val="18"/>
                </w:rPr>
                <w:delText>applicant’s</w:delText>
              </w:r>
              <w:r w:rsidR="00375DD0" w:rsidRPr="00375DD0" w:rsidDel="00E94E01">
                <w:rPr>
                  <w:rFonts w:ascii="Century Gothic" w:hAnsi="Century Gothic"/>
                  <w:sz w:val="20"/>
                  <w:szCs w:val="18"/>
                </w:rPr>
                <w:delText xml:space="preserve"> </w:delText>
              </w:r>
            </w:del>
            <w:del w:id="245" w:author="伊藤彩香" w:date="2019-08-22T10:24:00Z">
              <w:r w:rsidR="00375DD0" w:rsidRPr="00375DD0" w:rsidDel="00E94E01">
                <w:rPr>
                  <w:rFonts w:ascii="Century Gothic" w:hAnsi="Century Gothic"/>
                  <w:sz w:val="20"/>
                  <w:szCs w:val="18"/>
                </w:rPr>
                <w:delText>signature</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46" w:author="伊藤彩香" w:date="2019-08-22T10:58:00Z"/>
                <w:rFonts w:ascii="Century Gothic" w:hAnsi="Century Gothic"/>
                <w:sz w:val="20"/>
                <w:szCs w:val="20"/>
              </w:rPr>
            </w:pPr>
          </w:p>
        </w:tc>
      </w:tr>
      <w:tr w:rsidR="006609E2" w:rsidDel="00D451B7" w:rsidTr="00952E61">
        <w:trPr>
          <w:del w:id="247"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48"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RPr="006609E2" w:rsidDel="00D451B7" w:rsidRDefault="006609E2" w:rsidP="00375DD0">
            <w:pPr>
              <w:spacing w:line="240" w:lineRule="exact"/>
              <w:rPr>
                <w:del w:id="249" w:author="伊藤彩香" w:date="2019-08-22T10:58:00Z"/>
                <w:rFonts w:ascii="Century Gothic" w:eastAsia="HG丸ｺﾞｼｯｸM-PRO" w:hAnsi="Century Gothic"/>
                <w:b/>
                <w:sz w:val="20"/>
                <w:szCs w:val="20"/>
              </w:rPr>
            </w:pPr>
            <w:del w:id="250" w:author="伊藤彩香" w:date="2019-08-22T10:58:00Z">
              <w:r w:rsidRPr="006609E2" w:rsidDel="00D451B7">
                <w:rPr>
                  <w:rFonts w:ascii="Century Gothic" w:eastAsia="HG丸ｺﾞｼｯｸM-PRO" w:hAnsi="Century Gothic" w:hint="eastAsia"/>
                  <w:b/>
                  <w:sz w:val="20"/>
                  <w:szCs w:val="20"/>
                </w:rPr>
                <w:delText>研究計画書</w:delText>
              </w:r>
            </w:del>
          </w:p>
          <w:p w:rsidR="006609E2" w:rsidDel="00D451B7" w:rsidRDefault="006609E2" w:rsidP="000049E2">
            <w:pPr>
              <w:rPr>
                <w:del w:id="251" w:author="伊藤彩香" w:date="2019-08-22T10:58:00Z"/>
                <w:rFonts w:ascii="Century Gothic" w:hAnsi="Century Gothic"/>
                <w:sz w:val="20"/>
                <w:szCs w:val="20"/>
              </w:rPr>
            </w:pPr>
            <w:del w:id="252" w:author="伊藤彩香" w:date="2019-08-22T10:58:00Z">
              <w:r w:rsidRPr="006609E2" w:rsidDel="00D451B7">
                <w:rPr>
                  <w:rFonts w:ascii="Century Gothic" w:eastAsia="HG丸ｺﾞｼｯｸM-PRO" w:hAnsi="Century Gothic"/>
                  <w:sz w:val="20"/>
                  <w:szCs w:val="18"/>
                </w:rPr>
                <w:delText>Research Plan</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53" w:author="伊藤彩香" w:date="2019-08-22T10:58:00Z"/>
                <w:rFonts w:ascii="HG丸ｺﾞｼｯｸM-PRO" w:eastAsia="HG丸ｺﾞｼｯｸM-PRO" w:hAnsi="HG丸ｺﾞｼｯｸM-PRO"/>
                <w:sz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rsidP="006609E2">
            <w:pPr>
              <w:rPr>
                <w:del w:id="254" w:author="伊藤彩香" w:date="2019-08-22T10:58:00Z"/>
                <w:rFonts w:ascii="HG丸ｺﾞｼｯｸM-PRO" w:eastAsia="HG丸ｺﾞｼｯｸM-PRO" w:hAnsi="HG丸ｺﾞｼｯｸM-PRO"/>
                <w:sz w:val="20"/>
              </w:rPr>
            </w:pPr>
            <w:del w:id="255" w:author="伊藤彩香" w:date="2019-08-22T10:58:00Z">
              <w:r w:rsidDel="00D451B7">
                <w:rPr>
                  <w:rFonts w:ascii="HG丸ｺﾞｼｯｸM-PRO" w:eastAsia="HG丸ｺﾞｼｯｸM-PRO" w:hAnsi="HG丸ｺﾞｼｯｸM-PRO" w:hint="eastAsia"/>
                  <w:sz w:val="20"/>
                </w:rPr>
                <w:delText>所定様式</w:delText>
              </w:r>
            </w:del>
          </w:p>
          <w:p w:rsidR="006609E2" w:rsidDel="00D451B7" w:rsidRDefault="006609E2" w:rsidP="006609E2">
            <w:pPr>
              <w:rPr>
                <w:del w:id="256" w:author="伊藤彩香" w:date="2019-08-22T10:58:00Z"/>
                <w:rFonts w:ascii="HG丸ｺﾞｼｯｸM-PRO" w:eastAsia="HG丸ｺﾞｼｯｸM-PRO" w:hAnsi="HG丸ｺﾞｼｯｸM-PRO"/>
                <w:sz w:val="20"/>
              </w:rPr>
            </w:pPr>
            <w:del w:id="257" w:author="伊藤彩香" w:date="2019-08-22T10:58:00Z">
              <w:r w:rsidDel="00D451B7">
                <w:rPr>
                  <w:rFonts w:ascii="Century Gothic" w:hAnsi="Century Gothic"/>
                  <w:sz w:val="20"/>
                  <w:szCs w:val="18"/>
                </w:rPr>
                <w:delText>HU format</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58" w:author="伊藤彩香" w:date="2019-08-22T10:58:00Z"/>
                <w:rFonts w:ascii="Century Gothic" w:hAnsi="Century Gothic"/>
                <w:sz w:val="20"/>
                <w:szCs w:val="20"/>
              </w:rPr>
            </w:pPr>
          </w:p>
        </w:tc>
      </w:tr>
      <w:tr w:rsidR="006609E2" w:rsidDel="00D451B7" w:rsidTr="00952E61">
        <w:trPr>
          <w:trHeight w:val="713"/>
          <w:del w:id="259"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60"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61" w:author="伊藤彩香" w:date="2019-08-22T10:58:00Z"/>
                <w:rFonts w:ascii="HG丸ｺﾞｼｯｸM-PRO" w:eastAsia="HG丸ｺﾞｼｯｸM-PRO" w:hAnsi="HG丸ｺﾞｼｯｸM-PRO"/>
                <w:b/>
                <w:sz w:val="20"/>
              </w:rPr>
            </w:pPr>
            <w:del w:id="262" w:author="伊藤彩香" w:date="2019-08-22T10:58:00Z">
              <w:r w:rsidDel="00D451B7">
                <w:rPr>
                  <w:rFonts w:ascii="HG丸ｺﾞｼｯｸM-PRO" w:eastAsia="HG丸ｺﾞｼｯｸM-PRO" w:hAnsi="HG丸ｺﾞｼｯｸM-PRO" w:hint="eastAsia"/>
                  <w:b/>
                  <w:sz w:val="20"/>
                </w:rPr>
                <w:delText xml:space="preserve">写真4枚 </w:delText>
              </w:r>
              <w:r w:rsidDel="00D451B7">
                <w:rPr>
                  <w:rFonts w:ascii="HG丸ｺﾞｼｯｸM-PRO" w:eastAsia="HG丸ｺﾞｼｯｸM-PRO" w:hAnsi="HG丸ｺﾞｼｯｸM-PRO" w:hint="eastAsia"/>
                  <w:sz w:val="20"/>
                </w:rPr>
                <w:delText>縦4cm×横3cm</w:delText>
              </w:r>
            </w:del>
          </w:p>
          <w:p w:rsidR="006609E2" w:rsidDel="00D451B7" w:rsidRDefault="006609E2">
            <w:pPr>
              <w:rPr>
                <w:del w:id="263" w:author="伊藤彩香" w:date="2019-08-22T10:58:00Z"/>
                <w:rFonts w:ascii="Century Gothic" w:hAnsi="Century Gothic"/>
                <w:sz w:val="20"/>
                <w:szCs w:val="20"/>
              </w:rPr>
            </w:pPr>
            <w:del w:id="264" w:author="伊藤彩香" w:date="2019-08-22T10:58:00Z">
              <w:r w:rsidDel="00D451B7">
                <w:rPr>
                  <w:rFonts w:ascii="Century Gothic" w:hAnsi="Century Gothic"/>
                  <w:sz w:val="20"/>
                  <w:szCs w:val="18"/>
                </w:rPr>
                <w:delText>Four Photos of Applicant 4cm×3cm</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65" w:author="伊藤彩香" w:date="2019-08-22T10:58:00Z"/>
                <w:rFonts w:ascii="Century Gothic" w:hAnsi="Century Gothic"/>
                <w:sz w:val="20"/>
                <w:szCs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66" w:author="伊藤彩香" w:date="2019-08-22T10:58:00Z"/>
                <w:rFonts w:ascii="HG丸ｺﾞｼｯｸM-PRO" w:eastAsia="HG丸ｺﾞｼｯｸM-PRO" w:hAnsi="HG丸ｺﾞｼｯｸM-PRO"/>
                <w:sz w:val="20"/>
              </w:rPr>
            </w:pPr>
            <w:del w:id="267" w:author="伊藤彩香" w:date="2019-08-22T10:58:00Z">
              <w:r w:rsidDel="00D451B7">
                <w:rPr>
                  <w:rFonts w:ascii="HG丸ｺﾞｼｯｸM-PRO" w:eastAsia="HG丸ｺﾞｼｯｸM-PRO" w:hAnsi="HG丸ｺﾞｼｯｸM-PRO" w:hint="eastAsia"/>
                  <w:sz w:val="20"/>
                </w:rPr>
                <w:delText>撮影後3ヶ月以内のもの、1枚は願書に貼付</w:delText>
              </w:r>
            </w:del>
          </w:p>
          <w:p w:rsidR="006609E2" w:rsidDel="00D451B7" w:rsidRDefault="006609E2">
            <w:pPr>
              <w:rPr>
                <w:del w:id="268" w:author="伊藤彩香" w:date="2019-08-22T10:58:00Z"/>
                <w:rFonts w:ascii="HG丸ｺﾞｼｯｸM-PRO" w:eastAsia="HG丸ｺﾞｼｯｸM-PRO" w:hAnsi="HG丸ｺﾞｼｯｸM-PRO"/>
                <w:sz w:val="20"/>
              </w:rPr>
            </w:pPr>
            <w:del w:id="269" w:author="伊藤彩香" w:date="2019-08-22T10:58:00Z">
              <w:r w:rsidDel="00D451B7">
                <w:rPr>
                  <w:rFonts w:ascii="Century Gothic" w:hAnsi="Century Gothic"/>
                  <w:sz w:val="20"/>
                  <w:szCs w:val="18"/>
                </w:rPr>
                <w:delText>Taken within three months, one attached to the Application Form</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70" w:author="伊藤彩香" w:date="2019-08-22T10:58:00Z"/>
                <w:rFonts w:ascii="Century Gothic" w:hAnsi="Century Gothic"/>
                <w:sz w:val="20"/>
                <w:szCs w:val="20"/>
              </w:rPr>
            </w:pPr>
          </w:p>
        </w:tc>
      </w:tr>
      <w:tr w:rsidR="006609E2" w:rsidDel="00D451B7" w:rsidTr="00952E61">
        <w:trPr>
          <w:del w:id="271"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72"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73" w:author="伊藤彩香" w:date="2019-08-22T10:58:00Z"/>
                <w:rFonts w:ascii="HG丸ｺﾞｼｯｸM-PRO" w:eastAsia="HG丸ｺﾞｼｯｸM-PRO" w:hAnsi="HG丸ｺﾞｼｯｸM-PRO"/>
                <w:b/>
                <w:sz w:val="20"/>
              </w:rPr>
            </w:pPr>
            <w:del w:id="274" w:author="伊藤彩香" w:date="2019-08-22T10:58:00Z">
              <w:r w:rsidDel="00D451B7">
                <w:rPr>
                  <w:rFonts w:ascii="HG丸ｺﾞｼｯｸM-PRO" w:eastAsia="HG丸ｺﾞｼｯｸM-PRO" w:hAnsi="HG丸ｺﾞｼｯｸM-PRO" w:hint="eastAsia"/>
                  <w:b/>
                  <w:sz w:val="20"/>
                </w:rPr>
                <w:delText>成績証明書</w:delText>
              </w:r>
            </w:del>
          </w:p>
          <w:p w:rsidR="006609E2" w:rsidDel="00D451B7" w:rsidRDefault="006609E2">
            <w:pPr>
              <w:rPr>
                <w:del w:id="275" w:author="伊藤彩香" w:date="2019-08-22T10:58:00Z"/>
                <w:rFonts w:ascii="Century Gothic" w:hAnsi="Century Gothic"/>
                <w:sz w:val="20"/>
                <w:szCs w:val="20"/>
              </w:rPr>
            </w:pPr>
            <w:del w:id="276" w:author="伊藤彩香" w:date="2019-08-22T10:58:00Z">
              <w:r w:rsidDel="00D451B7">
                <w:rPr>
                  <w:rFonts w:ascii="Century Gothic" w:hAnsi="Century Gothic"/>
                  <w:sz w:val="20"/>
                  <w:szCs w:val="18"/>
                </w:rPr>
                <w:delText>Official Transcript</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77" w:author="伊藤彩香" w:date="2019-08-22T10:58:00Z"/>
                <w:rFonts w:ascii="Century Gothic" w:hAnsi="Century Gothic"/>
                <w:sz w:val="20"/>
                <w:szCs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78" w:author="伊藤彩香" w:date="2019-08-22T10:58:00Z"/>
                <w:rFonts w:ascii="HG丸ｺﾞｼｯｸM-PRO" w:eastAsia="HG丸ｺﾞｼｯｸM-PRO" w:hAnsi="HG丸ｺﾞｼｯｸM-PRO"/>
                <w:sz w:val="20"/>
              </w:rPr>
            </w:pPr>
            <w:del w:id="279" w:author="伊藤彩香" w:date="2019-08-22T10:58:00Z">
              <w:r w:rsidDel="00D451B7">
                <w:rPr>
                  <w:rFonts w:ascii="HG丸ｺﾞｼｯｸM-PRO" w:eastAsia="HG丸ｺﾞｼｯｸM-PRO" w:hAnsi="HG丸ｺﾞｼｯｸM-PRO" w:hint="eastAsia"/>
                  <w:sz w:val="20"/>
                </w:rPr>
                <w:delText>原本</w:delText>
              </w:r>
            </w:del>
          </w:p>
          <w:p w:rsidR="006609E2" w:rsidDel="00D451B7" w:rsidRDefault="006609E2">
            <w:pPr>
              <w:rPr>
                <w:del w:id="280" w:author="伊藤彩香" w:date="2019-08-22T10:58:00Z"/>
                <w:rFonts w:ascii="Century Gothic" w:hAnsi="Century Gothic"/>
                <w:sz w:val="20"/>
                <w:szCs w:val="20"/>
              </w:rPr>
            </w:pPr>
            <w:del w:id="281" w:author="伊藤彩香" w:date="2019-08-22T10:58:00Z">
              <w:r w:rsidDel="00D451B7">
                <w:rPr>
                  <w:rFonts w:ascii="Century Gothic" w:hAnsi="Century Gothic"/>
                  <w:sz w:val="20"/>
                  <w:szCs w:val="18"/>
                </w:rPr>
                <w:delText>Original</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82" w:author="伊藤彩香" w:date="2019-08-22T10:58:00Z"/>
                <w:rFonts w:ascii="Century Gothic" w:hAnsi="Century Gothic"/>
                <w:sz w:val="20"/>
                <w:szCs w:val="20"/>
              </w:rPr>
            </w:pPr>
          </w:p>
        </w:tc>
      </w:tr>
      <w:tr w:rsidR="006609E2" w:rsidDel="00D451B7" w:rsidTr="00952E61">
        <w:trPr>
          <w:del w:id="283"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84"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85" w:author="伊藤彩香" w:date="2019-08-22T10:58:00Z"/>
                <w:rFonts w:ascii="HG丸ｺﾞｼｯｸM-PRO" w:eastAsia="HG丸ｺﾞｼｯｸM-PRO" w:hAnsi="HG丸ｺﾞｼｯｸM-PRO"/>
                <w:b/>
                <w:sz w:val="20"/>
              </w:rPr>
            </w:pPr>
            <w:del w:id="286" w:author="伊藤彩香" w:date="2019-08-22T10:58:00Z">
              <w:r w:rsidDel="00D451B7">
                <w:rPr>
                  <w:rFonts w:ascii="HG丸ｺﾞｼｯｸM-PRO" w:eastAsia="HG丸ｺﾞｼｯｸM-PRO" w:hAnsi="HG丸ｺﾞｼｯｸM-PRO" w:hint="eastAsia"/>
                  <w:b/>
                  <w:sz w:val="20"/>
                </w:rPr>
                <w:delText>交換留学許可証</w:delText>
              </w:r>
            </w:del>
          </w:p>
          <w:p w:rsidR="006609E2" w:rsidDel="00D451B7" w:rsidRDefault="006609E2">
            <w:pPr>
              <w:rPr>
                <w:del w:id="287" w:author="伊藤彩香" w:date="2019-08-22T10:58:00Z"/>
                <w:rFonts w:ascii="Century Gothic" w:hAnsi="Century Gothic"/>
                <w:sz w:val="20"/>
                <w:szCs w:val="20"/>
              </w:rPr>
            </w:pPr>
            <w:del w:id="288" w:author="伊藤彩香" w:date="2019-08-22T10:58:00Z">
              <w:r w:rsidDel="00D451B7">
                <w:rPr>
                  <w:rFonts w:ascii="Century Gothic" w:hAnsi="Century Gothic"/>
                  <w:sz w:val="20"/>
                  <w:szCs w:val="20"/>
                </w:rPr>
                <w:delText>Official Nomination Letter</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89" w:author="伊藤彩香" w:date="2019-08-22T10:58:00Z"/>
                <w:rFonts w:ascii="Century Gothic" w:hAnsi="Century Gothic"/>
                <w:sz w:val="20"/>
                <w:szCs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375DD0" w:rsidDel="00D451B7" w:rsidRDefault="006609E2" w:rsidP="00375DD0">
            <w:pPr>
              <w:rPr>
                <w:del w:id="290" w:author="伊藤彩香" w:date="2019-08-22T10:58:00Z"/>
                <w:rFonts w:ascii="HG丸ｺﾞｼｯｸM-PRO" w:eastAsia="HG丸ｺﾞｼｯｸM-PRO" w:hAnsi="HG丸ｺﾞｼｯｸM-PRO"/>
                <w:sz w:val="20"/>
              </w:rPr>
            </w:pPr>
            <w:del w:id="291" w:author="伊藤彩香" w:date="2019-08-22T10:58:00Z">
              <w:r w:rsidDel="00D451B7">
                <w:rPr>
                  <w:rFonts w:ascii="HG丸ｺﾞｼｯｸM-PRO" w:eastAsia="HG丸ｺﾞｼｯｸM-PRO" w:hAnsi="HG丸ｺﾞｼｯｸM-PRO" w:hint="eastAsia"/>
                  <w:sz w:val="20"/>
                </w:rPr>
                <w:delText>原本</w:delText>
              </w:r>
            </w:del>
          </w:p>
          <w:p w:rsidR="006609E2" w:rsidDel="00D451B7" w:rsidRDefault="006609E2" w:rsidP="00375DD0">
            <w:pPr>
              <w:rPr>
                <w:del w:id="292" w:author="伊藤彩香" w:date="2019-08-22T10:58:00Z"/>
                <w:rFonts w:ascii="Century Gothic" w:hAnsi="Century Gothic"/>
                <w:sz w:val="20"/>
                <w:szCs w:val="20"/>
              </w:rPr>
            </w:pPr>
            <w:del w:id="293" w:author="伊藤彩香" w:date="2019-08-22T10:58:00Z">
              <w:r w:rsidDel="00D451B7">
                <w:rPr>
                  <w:rFonts w:ascii="Century Gothic" w:hAnsi="Century Gothic"/>
                  <w:sz w:val="20"/>
                  <w:szCs w:val="20"/>
                </w:rPr>
                <w:delText>Original</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94" w:author="伊藤彩香" w:date="2019-08-22T10:58:00Z"/>
                <w:rFonts w:ascii="Century Gothic" w:hAnsi="Century Gothic"/>
                <w:sz w:val="20"/>
                <w:szCs w:val="20"/>
              </w:rPr>
            </w:pPr>
          </w:p>
        </w:tc>
      </w:tr>
      <w:tr w:rsidR="006609E2" w:rsidDel="00D451B7" w:rsidTr="00952E61">
        <w:trPr>
          <w:del w:id="295"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296"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297" w:author="伊藤彩香" w:date="2019-08-22T10:58:00Z"/>
                <w:rFonts w:ascii="HG丸ｺﾞｼｯｸM-PRO" w:eastAsia="HG丸ｺﾞｼｯｸM-PRO" w:hAnsi="HG丸ｺﾞｼｯｸM-PRO"/>
                <w:b/>
                <w:sz w:val="20"/>
              </w:rPr>
            </w:pPr>
            <w:del w:id="298" w:author="伊藤彩香" w:date="2019-08-22T10:58:00Z">
              <w:r w:rsidDel="00D451B7">
                <w:rPr>
                  <w:rFonts w:ascii="HG丸ｺﾞｼｯｸM-PRO" w:eastAsia="HG丸ｺﾞｼｯｸM-PRO" w:hAnsi="HG丸ｺﾞｼｯｸM-PRO" w:hint="eastAsia"/>
                  <w:b/>
                  <w:sz w:val="20"/>
                </w:rPr>
                <w:delText>推薦書</w:delText>
              </w:r>
            </w:del>
          </w:p>
          <w:p w:rsidR="006609E2" w:rsidDel="00D451B7" w:rsidRDefault="006609E2">
            <w:pPr>
              <w:rPr>
                <w:del w:id="299" w:author="伊藤彩香" w:date="2019-08-22T10:58:00Z"/>
                <w:rFonts w:ascii="Century Gothic" w:hAnsi="Century Gothic"/>
                <w:sz w:val="20"/>
                <w:szCs w:val="20"/>
              </w:rPr>
            </w:pPr>
            <w:del w:id="300" w:author="伊藤彩香" w:date="2019-08-22T10:58:00Z">
              <w:r w:rsidDel="00D451B7">
                <w:rPr>
                  <w:rFonts w:ascii="Century Gothic" w:hAnsi="Century Gothic"/>
                  <w:sz w:val="20"/>
                  <w:szCs w:val="18"/>
                </w:rPr>
                <w:delText>Recommendation Letter</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01" w:author="伊藤彩香" w:date="2019-08-22T10:58:00Z"/>
                <w:rFonts w:ascii="Century Gothic" w:hAnsi="Century Gothic"/>
                <w:sz w:val="20"/>
                <w:szCs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302" w:author="伊藤彩香" w:date="2019-08-22T10:58:00Z"/>
                <w:rFonts w:ascii="HG丸ｺﾞｼｯｸM-PRO" w:eastAsia="HG丸ｺﾞｼｯｸM-PRO" w:hAnsi="HG丸ｺﾞｼｯｸM-PRO"/>
                <w:sz w:val="20"/>
              </w:rPr>
            </w:pPr>
            <w:del w:id="303" w:author="伊藤彩香" w:date="2019-08-22T10:58:00Z">
              <w:r w:rsidDel="00D451B7">
                <w:rPr>
                  <w:rFonts w:ascii="HG丸ｺﾞｼｯｸM-PRO" w:eastAsia="HG丸ｺﾞｼｯｸM-PRO" w:hAnsi="HG丸ｺﾞｼｯｸM-PRO" w:hint="eastAsia"/>
                  <w:sz w:val="20"/>
                </w:rPr>
                <w:delText>原本、推薦者の署名必須</w:delText>
              </w:r>
            </w:del>
          </w:p>
          <w:p w:rsidR="006609E2" w:rsidDel="00D451B7" w:rsidRDefault="006609E2">
            <w:pPr>
              <w:rPr>
                <w:del w:id="304" w:author="伊藤彩香" w:date="2019-08-22T10:58:00Z"/>
                <w:rFonts w:ascii="Century Gothic" w:hAnsi="Century Gothic"/>
                <w:sz w:val="20"/>
                <w:szCs w:val="20"/>
              </w:rPr>
            </w:pPr>
            <w:del w:id="305" w:author="伊藤彩香" w:date="2019-08-22T10:58:00Z">
              <w:r w:rsidDel="00D451B7">
                <w:rPr>
                  <w:rFonts w:ascii="Century Gothic" w:hAnsi="Century Gothic"/>
                  <w:sz w:val="20"/>
                  <w:szCs w:val="20"/>
                </w:rPr>
                <w:delText xml:space="preserve">Original, with </w:delText>
              </w:r>
              <w:r w:rsidR="00375DD0" w:rsidDel="00D451B7">
                <w:rPr>
                  <w:rFonts w:ascii="Century Gothic" w:hAnsi="Century Gothic"/>
                  <w:sz w:val="20"/>
                  <w:szCs w:val="20"/>
                </w:rPr>
                <w:delText xml:space="preserve">recommender’s </w:delText>
              </w:r>
              <w:r w:rsidDel="00D451B7">
                <w:rPr>
                  <w:rFonts w:ascii="Century Gothic" w:hAnsi="Century Gothic"/>
                  <w:sz w:val="20"/>
                  <w:szCs w:val="20"/>
                </w:rPr>
                <w:delText>signature</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06" w:author="伊藤彩香" w:date="2019-08-22T10:58:00Z"/>
                <w:rFonts w:ascii="Century Gothic" w:hAnsi="Century Gothic"/>
                <w:sz w:val="20"/>
                <w:szCs w:val="20"/>
              </w:rPr>
            </w:pPr>
          </w:p>
        </w:tc>
      </w:tr>
      <w:tr w:rsidR="006609E2" w:rsidDel="00D451B7" w:rsidTr="00952E61">
        <w:trPr>
          <w:del w:id="307"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08"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309" w:author="伊藤彩香" w:date="2019-08-22T10:58:00Z"/>
                <w:rFonts w:ascii="HG丸ｺﾞｼｯｸM-PRO" w:eastAsia="HG丸ｺﾞｼｯｸM-PRO" w:hAnsi="HG丸ｺﾞｼｯｸM-PRO"/>
                <w:b/>
                <w:sz w:val="20"/>
              </w:rPr>
            </w:pPr>
            <w:del w:id="310" w:author="伊藤彩香" w:date="2019-08-22T10:58:00Z">
              <w:r w:rsidDel="00D451B7">
                <w:rPr>
                  <w:rFonts w:ascii="HG丸ｺﾞｼｯｸM-PRO" w:eastAsia="HG丸ｺﾞｼｯｸM-PRO" w:hAnsi="HG丸ｺﾞｼｯｸM-PRO" w:hint="eastAsia"/>
                  <w:b/>
                  <w:sz w:val="20"/>
                </w:rPr>
                <w:delText>パスポート</w:delText>
              </w:r>
            </w:del>
          </w:p>
          <w:p w:rsidR="006609E2" w:rsidDel="00D451B7" w:rsidRDefault="006609E2">
            <w:pPr>
              <w:rPr>
                <w:del w:id="311" w:author="伊藤彩香" w:date="2019-08-22T10:58:00Z"/>
                <w:rFonts w:ascii="Century Gothic" w:hAnsi="Century Gothic"/>
                <w:sz w:val="20"/>
                <w:szCs w:val="20"/>
              </w:rPr>
            </w:pPr>
            <w:del w:id="312" w:author="伊藤彩香" w:date="2019-08-22T10:58:00Z">
              <w:r w:rsidDel="00D451B7">
                <w:rPr>
                  <w:rFonts w:ascii="Century Gothic" w:hAnsi="Century Gothic"/>
                  <w:sz w:val="20"/>
                  <w:szCs w:val="20"/>
                </w:rPr>
                <w:delText>Passport</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13" w:author="伊藤彩香" w:date="2019-08-22T10:58:00Z"/>
                <w:rFonts w:ascii="Century Gothic" w:hAnsi="Century Gothic"/>
                <w:sz w:val="20"/>
                <w:szCs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314" w:author="伊藤彩香" w:date="2019-08-22T10:58:00Z"/>
                <w:rFonts w:ascii="HG丸ｺﾞｼｯｸM-PRO" w:eastAsia="HG丸ｺﾞｼｯｸM-PRO" w:hAnsi="HG丸ｺﾞｼｯｸM-PRO"/>
                <w:sz w:val="20"/>
                <w:szCs w:val="20"/>
              </w:rPr>
            </w:pPr>
            <w:del w:id="315" w:author="伊藤彩香" w:date="2019-08-22T10:58:00Z">
              <w:r w:rsidDel="00D451B7">
                <w:rPr>
                  <w:rFonts w:ascii="HG丸ｺﾞｼｯｸM-PRO" w:eastAsia="HG丸ｺﾞｼｯｸM-PRO" w:hAnsi="HG丸ｺﾞｼｯｸM-PRO" w:hint="eastAsia"/>
                  <w:sz w:val="20"/>
                  <w:szCs w:val="20"/>
                </w:rPr>
                <w:delText>コピー</w:delText>
              </w:r>
            </w:del>
          </w:p>
          <w:p w:rsidR="006609E2" w:rsidDel="00D451B7" w:rsidRDefault="006609E2">
            <w:pPr>
              <w:rPr>
                <w:del w:id="316" w:author="伊藤彩香" w:date="2019-08-22T10:58:00Z"/>
                <w:rFonts w:ascii="Century Gothic" w:hAnsi="Century Gothic"/>
                <w:sz w:val="20"/>
                <w:szCs w:val="20"/>
              </w:rPr>
            </w:pPr>
            <w:del w:id="317" w:author="伊藤彩香" w:date="2019-08-22T10:58:00Z">
              <w:r w:rsidDel="00D451B7">
                <w:rPr>
                  <w:rFonts w:ascii="Century Gothic" w:hAnsi="Century Gothic"/>
                  <w:sz w:val="20"/>
                  <w:szCs w:val="20"/>
                </w:rPr>
                <w:delText>Photocopy</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18" w:author="伊藤彩香" w:date="2019-08-22T10:58:00Z"/>
                <w:rFonts w:ascii="Century Gothic" w:hAnsi="Century Gothic"/>
                <w:sz w:val="20"/>
                <w:szCs w:val="20"/>
              </w:rPr>
            </w:pPr>
          </w:p>
        </w:tc>
      </w:tr>
      <w:tr w:rsidR="006609E2" w:rsidDel="00D451B7" w:rsidTr="00952E61">
        <w:trPr>
          <w:del w:id="319"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20"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321" w:author="伊藤彩香" w:date="2019-08-22T10:58:00Z"/>
                <w:rFonts w:ascii="HG丸ｺﾞｼｯｸM-PRO" w:eastAsia="HG丸ｺﾞｼｯｸM-PRO" w:hAnsi="HG丸ｺﾞｼｯｸM-PRO"/>
                <w:b/>
                <w:sz w:val="20"/>
              </w:rPr>
            </w:pPr>
            <w:del w:id="322" w:author="伊藤彩香" w:date="2019-08-22T10:58:00Z">
              <w:r w:rsidDel="00D451B7">
                <w:rPr>
                  <w:rFonts w:ascii="HG丸ｺﾞｼｯｸM-PRO" w:eastAsia="HG丸ｺﾞｼｯｸM-PRO" w:hAnsi="HG丸ｺﾞｼｯｸM-PRO" w:hint="eastAsia"/>
                  <w:b/>
                  <w:sz w:val="20"/>
                </w:rPr>
                <w:delText>在留資格認定証明書（CoE）取得のための申請書</w:delText>
              </w:r>
            </w:del>
          </w:p>
          <w:p w:rsidR="006609E2" w:rsidDel="00D451B7" w:rsidRDefault="006609E2">
            <w:pPr>
              <w:rPr>
                <w:del w:id="323" w:author="伊藤彩香" w:date="2019-08-22T10:58:00Z"/>
                <w:rFonts w:ascii="Century Gothic" w:hAnsi="Century Gothic"/>
                <w:sz w:val="20"/>
                <w:szCs w:val="20"/>
              </w:rPr>
            </w:pPr>
            <w:del w:id="324" w:author="伊藤彩香" w:date="2019-08-22T10:58:00Z">
              <w:r w:rsidDel="00D451B7">
                <w:rPr>
                  <w:rFonts w:ascii="Century Gothic" w:eastAsia="ＭＳ ゴシック" w:hAnsi="Century Gothic"/>
                  <w:sz w:val="20"/>
                  <w:szCs w:val="18"/>
                </w:rPr>
                <w:delText>Information Sheet for Immigration Clearance</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25" w:author="伊藤彩香" w:date="2019-08-22T10:58:00Z"/>
                <w:rFonts w:ascii="Century Gothic" w:hAnsi="Century Gothic"/>
                <w:sz w:val="20"/>
                <w:szCs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326" w:author="伊藤彩香" w:date="2019-08-22T10:58:00Z"/>
                <w:rFonts w:ascii="HG丸ｺﾞｼｯｸM-PRO" w:eastAsia="HG丸ｺﾞｼｯｸM-PRO" w:hAnsi="HG丸ｺﾞｼｯｸM-PRO"/>
                <w:sz w:val="20"/>
              </w:rPr>
            </w:pPr>
            <w:del w:id="327" w:author="伊藤彩香" w:date="2019-08-22T10:58:00Z">
              <w:r w:rsidDel="00D451B7">
                <w:rPr>
                  <w:rFonts w:ascii="HG丸ｺﾞｼｯｸM-PRO" w:eastAsia="HG丸ｺﾞｼｯｸM-PRO" w:hAnsi="HG丸ｺﾞｼｯｸM-PRO" w:hint="eastAsia"/>
                  <w:sz w:val="20"/>
                </w:rPr>
                <w:delText>Excelファイル、所定様式</w:delText>
              </w:r>
            </w:del>
          </w:p>
          <w:p w:rsidR="006609E2" w:rsidDel="00D451B7" w:rsidRDefault="006609E2">
            <w:pPr>
              <w:rPr>
                <w:del w:id="328" w:author="伊藤彩香" w:date="2019-08-22T10:58:00Z"/>
                <w:rFonts w:ascii="Century Gothic" w:hAnsi="Century Gothic"/>
                <w:sz w:val="20"/>
                <w:szCs w:val="20"/>
              </w:rPr>
            </w:pPr>
            <w:del w:id="329" w:author="伊藤彩香" w:date="2019-08-22T10:58:00Z">
              <w:r w:rsidDel="00D451B7">
                <w:rPr>
                  <w:rFonts w:ascii="Century Gothic" w:eastAsia="ＭＳ ゴシック" w:hAnsi="Century Gothic"/>
                  <w:sz w:val="20"/>
                  <w:szCs w:val="18"/>
                </w:rPr>
                <w:delText>Excel file via email, HU format</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30" w:author="伊藤彩香" w:date="2019-08-22T10:58:00Z"/>
                <w:rFonts w:ascii="Century Gothic" w:hAnsi="Century Gothic"/>
                <w:sz w:val="20"/>
                <w:szCs w:val="20"/>
              </w:rPr>
            </w:pPr>
          </w:p>
        </w:tc>
      </w:tr>
      <w:tr w:rsidR="006609E2" w:rsidDel="00D451B7" w:rsidTr="00952E61">
        <w:trPr>
          <w:del w:id="331" w:author="伊藤彩香" w:date="2019-08-22T10:58:00Z"/>
        </w:trPr>
        <w:tc>
          <w:tcPr>
            <w:tcW w:w="42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32" w:author="伊藤彩香" w:date="2019-08-22T10:58:00Z"/>
              </w:rPr>
            </w:pPr>
          </w:p>
        </w:tc>
        <w:tc>
          <w:tcPr>
            <w:tcW w:w="4520" w:type="dxa"/>
            <w:tcBorders>
              <w:top w:val="single" w:sz="4" w:space="0" w:color="auto"/>
              <w:left w:val="single" w:sz="4" w:space="0" w:color="auto"/>
              <w:bottom w:val="single" w:sz="4" w:space="0" w:color="auto"/>
              <w:right w:val="single" w:sz="4" w:space="0" w:color="auto"/>
            </w:tcBorders>
            <w:vAlign w:val="center"/>
            <w:hideMark/>
          </w:tcPr>
          <w:p w:rsidR="006609E2" w:rsidDel="00D451B7" w:rsidRDefault="006609E2">
            <w:pPr>
              <w:rPr>
                <w:del w:id="333" w:author="伊藤彩香" w:date="2019-08-22T10:58:00Z"/>
                <w:rFonts w:ascii="HG丸ｺﾞｼｯｸM-PRO" w:eastAsia="HG丸ｺﾞｼｯｸM-PRO" w:hAnsi="HG丸ｺﾞｼｯｸM-PRO"/>
                <w:b/>
                <w:sz w:val="20"/>
                <w:szCs w:val="18"/>
              </w:rPr>
            </w:pPr>
            <w:del w:id="334" w:author="伊藤彩香" w:date="2019-08-22T10:58:00Z">
              <w:r w:rsidDel="00D451B7">
                <w:rPr>
                  <w:rFonts w:ascii="HG丸ｺﾞｼｯｸM-PRO" w:eastAsia="HG丸ｺﾞｼｯｸM-PRO" w:hAnsi="HG丸ｺﾞｼｯｸM-PRO" w:hint="eastAsia"/>
                  <w:b/>
                  <w:sz w:val="20"/>
                  <w:szCs w:val="18"/>
                </w:rPr>
                <w:delText>英語または日本語のスコア</w:delText>
              </w:r>
            </w:del>
          </w:p>
          <w:p w:rsidR="006609E2" w:rsidDel="00D451B7" w:rsidRDefault="006609E2">
            <w:pPr>
              <w:rPr>
                <w:del w:id="335" w:author="伊藤彩香" w:date="2019-08-22T10:58:00Z"/>
                <w:rFonts w:ascii="HG丸ｺﾞｼｯｸM-PRO" w:eastAsia="HG丸ｺﾞｼｯｸM-PRO" w:hAnsi="HG丸ｺﾞｼｯｸM-PRO"/>
                <w:b/>
                <w:sz w:val="20"/>
              </w:rPr>
            </w:pPr>
            <w:del w:id="336" w:author="伊藤彩香" w:date="2019-08-22T10:58:00Z">
              <w:r w:rsidDel="00D451B7">
                <w:rPr>
                  <w:rFonts w:ascii="Century Gothic" w:eastAsia="ＭＳ ゴシック" w:hAnsi="Century Gothic"/>
                  <w:sz w:val="20"/>
                  <w:szCs w:val="18"/>
                </w:rPr>
                <w:delText>English or Japanese Score</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37" w:author="伊藤彩香" w:date="2019-08-22T10:58:00Z"/>
                <w:rFonts w:ascii="Century Gothic" w:hAnsi="Century Gothic"/>
                <w:sz w:val="20"/>
                <w:szCs w:val="20"/>
              </w:rPr>
            </w:pPr>
          </w:p>
        </w:tc>
        <w:tc>
          <w:tcPr>
            <w:tcW w:w="4305" w:type="dxa"/>
            <w:tcBorders>
              <w:top w:val="single" w:sz="4" w:space="0" w:color="auto"/>
              <w:left w:val="single" w:sz="4" w:space="0" w:color="auto"/>
              <w:bottom w:val="single" w:sz="4" w:space="0" w:color="auto"/>
              <w:right w:val="single" w:sz="4" w:space="0" w:color="auto"/>
            </w:tcBorders>
            <w:vAlign w:val="center"/>
            <w:hideMark/>
          </w:tcPr>
          <w:p w:rsidR="006609E2" w:rsidDel="00E94E01" w:rsidRDefault="006609E2" w:rsidP="00E94E01">
            <w:pPr>
              <w:rPr>
                <w:del w:id="338" w:author="伊藤彩香" w:date="2019-08-22T10:21:00Z"/>
                <w:rFonts w:ascii="HG丸ｺﾞｼｯｸM-PRO" w:eastAsia="HG丸ｺﾞｼｯｸM-PRO" w:hAnsi="HG丸ｺﾞｼｯｸM-PRO"/>
                <w:sz w:val="20"/>
                <w:szCs w:val="18"/>
              </w:rPr>
            </w:pPr>
            <w:del w:id="339" w:author="伊藤彩香" w:date="2019-08-22T10:21:00Z">
              <w:r w:rsidDel="00E94E01">
                <w:rPr>
                  <w:rFonts w:ascii="HG丸ｺﾞｼｯｸM-PRO" w:eastAsia="HG丸ｺﾞｼｯｸM-PRO" w:hAnsi="HG丸ｺﾞｼｯｸM-PRO" w:hint="eastAsia"/>
                  <w:sz w:val="20"/>
                  <w:szCs w:val="18"/>
                </w:rPr>
                <w:delText>コピー・スコアを持っている場合のみ</w:delText>
              </w:r>
            </w:del>
          </w:p>
          <w:p w:rsidR="006609E2" w:rsidDel="00D451B7" w:rsidRDefault="006609E2" w:rsidP="00E94E01">
            <w:pPr>
              <w:rPr>
                <w:del w:id="340" w:author="伊藤彩香" w:date="2019-08-22T10:58:00Z"/>
                <w:rFonts w:ascii="HG丸ｺﾞｼｯｸM-PRO" w:eastAsia="HG丸ｺﾞｼｯｸM-PRO" w:hAnsi="HG丸ｺﾞｼｯｸM-PRO"/>
                <w:sz w:val="20"/>
              </w:rPr>
            </w:pPr>
            <w:del w:id="341" w:author="伊藤彩香" w:date="2019-08-22T10:21:00Z">
              <w:r w:rsidDel="00E94E01">
                <w:rPr>
                  <w:rFonts w:ascii="Century Gothic" w:eastAsia="ＭＳ ゴシック" w:hAnsi="Century Gothic"/>
                  <w:sz w:val="20"/>
                  <w:szCs w:val="18"/>
                </w:rPr>
                <w:delText>Photocopy, Not mandatory</w:delText>
              </w:r>
            </w:del>
          </w:p>
        </w:tc>
        <w:tc>
          <w:tcPr>
            <w:tcW w:w="546" w:type="dxa"/>
            <w:tcBorders>
              <w:top w:val="single" w:sz="4" w:space="0" w:color="auto"/>
              <w:left w:val="single" w:sz="4" w:space="0" w:color="auto"/>
              <w:bottom w:val="single" w:sz="4" w:space="0" w:color="auto"/>
              <w:right w:val="single" w:sz="4" w:space="0" w:color="auto"/>
            </w:tcBorders>
            <w:vAlign w:val="center"/>
          </w:tcPr>
          <w:p w:rsidR="006609E2" w:rsidDel="00D451B7" w:rsidRDefault="006609E2">
            <w:pPr>
              <w:rPr>
                <w:del w:id="342" w:author="伊藤彩香" w:date="2019-08-22T10:58:00Z"/>
                <w:rFonts w:ascii="Century Gothic" w:hAnsi="Century Gothic"/>
                <w:sz w:val="20"/>
                <w:szCs w:val="20"/>
              </w:rPr>
            </w:pPr>
          </w:p>
        </w:tc>
      </w:tr>
    </w:tbl>
    <w:p w:rsidR="00344F5F" w:rsidDel="00E94E01" w:rsidRDefault="00344F5F" w:rsidP="00344F5F">
      <w:pPr>
        <w:snapToGrid w:val="0"/>
        <w:rPr>
          <w:del w:id="343" w:author="伊藤彩香" w:date="2019-08-22T10:22:00Z"/>
          <w:rFonts w:ascii="Century Gothic" w:eastAsia="HG丸ｺﾞｼｯｸM-PRO" w:hAnsi="Century Gothic"/>
          <w:sz w:val="19"/>
          <w:szCs w:val="19"/>
        </w:rPr>
      </w:pPr>
      <w:bookmarkStart w:id="344" w:name="_Hlk523394427"/>
      <w:bookmarkEnd w:id="344"/>
    </w:p>
    <w:p w:rsidR="00344F5F" w:rsidRDefault="00996E2F" w:rsidP="00344F5F">
      <w:pPr>
        <w:snapToGrid w:val="0"/>
        <w:rPr>
          <w:rFonts w:ascii="Century Gothic" w:eastAsia="HG丸ｺﾞｼｯｸM-PRO" w:hAnsi="Century Gothic"/>
          <w:sz w:val="19"/>
          <w:szCs w:val="19"/>
        </w:rPr>
      </w:pPr>
      <w:bookmarkStart w:id="345" w:name="_Hlk17378594"/>
      <w:r w:rsidRPr="00B24A41">
        <w:rPr>
          <w:rFonts w:ascii="Century Gothic" w:eastAsia="HG丸ｺﾞｼｯｸM-PRO" w:hAnsi="Century Gothic"/>
        </w:rPr>
        <w:t>………………………………………………………………………………………………………………………</w:t>
      </w:r>
    </w:p>
    <w:bookmarkEnd w:id="345"/>
    <w:p w:rsidR="00344F5F" w:rsidDel="00C10657" w:rsidRDefault="00344F5F" w:rsidP="00344F5F">
      <w:pPr>
        <w:snapToGrid w:val="0"/>
        <w:rPr>
          <w:del w:id="346" w:author="伊藤彩香" w:date="2019-08-22T11:09:00Z"/>
          <w:rFonts w:ascii="Century Gothic" w:eastAsia="HG丸ｺﾞｼｯｸM-PRO" w:hAnsi="Century Gothic"/>
          <w:sz w:val="19"/>
          <w:szCs w:val="19"/>
        </w:rPr>
      </w:pPr>
    </w:p>
    <w:p w:rsidR="00996E2F" w:rsidRPr="007C78AC" w:rsidRDefault="00996E2F" w:rsidP="00344F5F">
      <w:pPr>
        <w:spacing w:line="220" w:lineRule="exact"/>
        <w:ind w:rightChars="39" w:right="82"/>
        <w:jc w:val="center"/>
        <w:rPr>
          <w:rFonts w:ascii="Century Gothic" w:eastAsia="HG丸ｺﾞｼｯｸM-PRO" w:hAnsi="Century Gothic" w:cs="Arial"/>
          <w:b/>
          <w:sz w:val="23"/>
          <w:szCs w:val="23"/>
        </w:rPr>
      </w:pPr>
      <w:r w:rsidRPr="007C78AC">
        <w:rPr>
          <w:rFonts w:ascii="Century Gothic" w:eastAsia="HG丸ｺﾞｼｯｸM-PRO" w:hAnsi="Century Gothic" w:cs="Arial"/>
          <w:b/>
          <w:sz w:val="23"/>
          <w:szCs w:val="23"/>
        </w:rPr>
        <w:t>HU Administration Use</w:t>
      </w:r>
    </w:p>
    <w:p w:rsidR="00102E15" w:rsidRPr="00E93772" w:rsidRDefault="00102E15" w:rsidP="00102E15">
      <w:pPr>
        <w:spacing w:line="220" w:lineRule="exact"/>
        <w:rPr>
          <w:rFonts w:ascii="Century Gothic" w:eastAsia="HG丸ｺﾞｼｯｸM-PRO" w:hAnsi="Century Gothic"/>
          <w:sz w:val="20"/>
        </w:rPr>
      </w:pPr>
      <w:r w:rsidRPr="00E93772">
        <w:rPr>
          <w:rFonts w:ascii="Century Gothic" w:eastAsia="HG丸ｺﾞｼｯｸM-PRO" w:hAnsi="Century Gothic" w:hint="eastAsia"/>
          <w:sz w:val="20"/>
        </w:rPr>
        <w:t>上記の者の願い出について選考した結果、当専攻としては、適当と認めます。</w:t>
      </w:r>
    </w:p>
    <w:p w:rsidR="00102E15" w:rsidRPr="00E93772" w:rsidRDefault="00102E15" w:rsidP="00102E15">
      <w:pPr>
        <w:snapToGrid w:val="0"/>
        <w:rPr>
          <w:rFonts w:ascii="Century Gothic" w:eastAsia="HG丸ｺﾞｼｯｸM-PRO" w:hAnsi="Century Gothic"/>
          <w:sz w:val="4"/>
        </w:rPr>
      </w:pPr>
    </w:p>
    <w:p w:rsidR="00B756F6" w:rsidRPr="007C78AC" w:rsidRDefault="00B756F6" w:rsidP="00B756F6">
      <w:pPr>
        <w:snapToGrid w:val="0"/>
        <w:rPr>
          <w:ins w:id="347" w:author="伊藤彩香" w:date="2019-08-22T14:59:00Z"/>
          <w:rFonts w:ascii="Century Gothic" w:eastAsia="HG丸ｺﾞｼｯｸM-PRO" w:hAnsi="Century Gothic"/>
          <w:sz w:val="18"/>
          <w:szCs w:val="19"/>
        </w:rPr>
      </w:pPr>
    </w:p>
    <w:p w:rsidR="00102E15" w:rsidRPr="00E93772" w:rsidDel="00B756F6" w:rsidRDefault="00102E15" w:rsidP="00102E15">
      <w:pPr>
        <w:contextualSpacing/>
        <w:rPr>
          <w:del w:id="348" w:author="伊藤彩香" w:date="2019-08-22T14:59:00Z"/>
          <w:rFonts w:ascii="Century Gothic" w:eastAsia="HG丸ｺﾞｼｯｸM-PRO" w:hAnsi="Century Gothic"/>
          <w:sz w:val="20"/>
        </w:rPr>
      </w:pPr>
    </w:p>
    <w:p w:rsidR="00102E15" w:rsidRPr="00E93772" w:rsidRDefault="00102E15" w:rsidP="00102E15">
      <w:pPr>
        <w:contextualSpacing/>
        <w:jc w:val="left"/>
        <w:rPr>
          <w:rFonts w:ascii="Century Gothic" w:eastAsia="HG丸ｺﾞｼｯｸM-PRO" w:hAnsi="Century Gothic"/>
          <w:sz w:val="20"/>
        </w:rPr>
      </w:pPr>
      <w:r w:rsidRPr="00E93772">
        <w:rPr>
          <w:rFonts w:ascii="Century Gothic" w:eastAsia="HG丸ｺﾞｼｯｸM-PRO" w:hAnsi="Century Gothic" w:hint="eastAsia"/>
          <w:sz w:val="20"/>
        </w:rPr>
        <w:t>専</w:t>
      </w:r>
      <w:r w:rsidRPr="00E93772">
        <w:rPr>
          <w:rFonts w:ascii="Century Gothic" w:eastAsia="HG丸ｺﾞｼｯｸM-PRO" w:hAnsi="Century Gothic"/>
          <w:sz w:val="20"/>
        </w:rPr>
        <w:t xml:space="preserve"> </w:t>
      </w:r>
      <w:r w:rsidRPr="00E93772">
        <w:rPr>
          <w:rFonts w:ascii="Century Gothic" w:eastAsia="HG丸ｺﾞｼｯｸM-PRO" w:hAnsi="Century Gothic" w:hint="eastAsia"/>
          <w:sz w:val="20"/>
        </w:rPr>
        <w:t>攻</w:t>
      </w:r>
      <w:r w:rsidRPr="00E93772">
        <w:rPr>
          <w:rFonts w:ascii="Century Gothic" w:eastAsia="HG丸ｺﾞｼｯｸM-PRO" w:hAnsi="Century Gothic"/>
          <w:sz w:val="20"/>
        </w:rPr>
        <w:t xml:space="preserve"> </w:t>
      </w:r>
      <w:r w:rsidRPr="00E93772">
        <w:rPr>
          <w:rFonts w:ascii="Century Gothic" w:eastAsia="HG丸ｺﾞｼｯｸM-PRO" w:hAnsi="Century Gothic" w:hint="eastAsia"/>
          <w:sz w:val="20"/>
        </w:rPr>
        <w:t>名</w:t>
      </w:r>
      <w:r w:rsidRPr="00E93772">
        <w:rPr>
          <w:rFonts w:ascii="Century Gothic" w:eastAsia="HG丸ｺﾞｼｯｸM-PRO" w:hAnsi="Century Gothic"/>
          <w:sz w:val="20"/>
        </w:rPr>
        <w:t xml:space="preserve"> </w:t>
      </w:r>
      <w:r w:rsidRPr="00E93772">
        <w:rPr>
          <w:rFonts w:ascii="Century Gothic" w:eastAsia="HG丸ｺﾞｼｯｸM-PRO" w:hAnsi="Century Gothic" w:hint="eastAsia"/>
          <w:sz w:val="20"/>
          <w:u w:val="single"/>
        </w:rPr>
        <w:t xml:space="preserve">　　　　　　　　　　　　　　　　　</w:t>
      </w:r>
      <w:r>
        <w:rPr>
          <w:rFonts w:ascii="Century Gothic" w:eastAsia="HG丸ｺﾞｼｯｸM-PRO" w:hAnsi="Century Gothic" w:hint="eastAsia"/>
          <w:sz w:val="20"/>
          <w:u w:val="single"/>
        </w:rPr>
        <w:t xml:space="preserve">  </w:t>
      </w:r>
      <w:r w:rsidRPr="00E93772">
        <w:rPr>
          <w:rFonts w:ascii="Century Gothic" w:eastAsia="HG丸ｺﾞｼｯｸM-PRO" w:hAnsi="Century Gothic" w:hint="eastAsia"/>
          <w:sz w:val="20"/>
          <w:u w:val="single"/>
        </w:rPr>
        <w:t xml:space="preserve">　</w:t>
      </w:r>
      <w:r w:rsidRPr="00E93772">
        <w:rPr>
          <w:rFonts w:ascii="Century Gothic" w:eastAsia="HG丸ｺﾞｼｯｸM-PRO" w:hAnsi="Century Gothic" w:hint="eastAsia"/>
          <w:sz w:val="20"/>
        </w:rPr>
        <w:t xml:space="preserve">　専</w:t>
      </w:r>
      <w:r w:rsidRPr="00E93772">
        <w:rPr>
          <w:rFonts w:ascii="Century Gothic" w:eastAsia="HG丸ｺﾞｼｯｸM-PRO" w:hAnsi="Century Gothic"/>
          <w:sz w:val="20"/>
        </w:rPr>
        <w:t xml:space="preserve"> </w:t>
      </w:r>
      <w:r w:rsidRPr="00E93772">
        <w:rPr>
          <w:rFonts w:ascii="Century Gothic" w:eastAsia="HG丸ｺﾞｼｯｸM-PRO" w:hAnsi="Century Gothic" w:hint="eastAsia"/>
          <w:sz w:val="20"/>
        </w:rPr>
        <w:t>攻</w:t>
      </w:r>
      <w:r w:rsidRPr="00E93772">
        <w:rPr>
          <w:rFonts w:ascii="Century Gothic" w:eastAsia="HG丸ｺﾞｼｯｸM-PRO" w:hAnsi="Century Gothic"/>
          <w:sz w:val="20"/>
        </w:rPr>
        <w:t xml:space="preserve"> </w:t>
      </w:r>
      <w:r w:rsidRPr="00E93772">
        <w:rPr>
          <w:rFonts w:ascii="Century Gothic" w:eastAsia="HG丸ｺﾞｼｯｸM-PRO" w:hAnsi="Century Gothic" w:hint="eastAsia"/>
          <w:sz w:val="20"/>
        </w:rPr>
        <w:t>長</w:t>
      </w:r>
      <w:r w:rsidRPr="00E93772">
        <w:rPr>
          <w:rFonts w:ascii="Century Gothic" w:eastAsia="HG丸ｺﾞｼｯｸM-PRO" w:hAnsi="Century Gothic"/>
          <w:sz w:val="20"/>
        </w:rPr>
        <w:t xml:space="preserve">     </w:t>
      </w:r>
      <w:r w:rsidRPr="00E93772">
        <w:rPr>
          <w:rFonts w:ascii="Century Gothic" w:eastAsia="HG丸ｺﾞｼｯｸM-PRO" w:hAnsi="Century Gothic" w:hint="eastAsia"/>
          <w:sz w:val="20"/>
          <w:u w:val="single"/>
        </w:rPr>
        <w:t xml:space="preserve">　　　　　　</w:t>
      </w:r>
      <w:r>
        <w:rPr>
          <w:rFonts w:ascii="Century Gothic" w:eastAsia="HG丸ｺﾞｼｯｸM-PRO" w:hAnsi="Century Gothic" w:hint="eastAsia"/>
          <w:sz w:val="20"/>
          <w:u w:val="single"/>
        </w:rPr>
        <w:t xml:space="preserve">   </w:t>
      </w:r>
      <w:r w:rsidRPr="00E93772">
        <w:rPr>
          <w:rFonts w:ascii="Century Gothic" w:eastAsia="HG丸ｺﾞｼｯｸM-PRO" w:hAnsi="Century Gothic" w:hint="eastAsia"/>
          <w:sz w:val="20"/>
          <w:u w:val="single"/>
        </w:rPr>
        <w:t xml:space="preserve">　　　　　　　　　　</w:t>
      </w:r>
      <w:r w:rsidRPr="00E93772">
        <w:rPr>
          <w:rFonts w:ascii="Century Gothic" w:eastAsia="HG丸ｺﾞｼｯｸM-PRO" w:hAnsi="Century Gothic"/>
          <w:sz w:val="20"/>
        </w:rPr>
        <w:t xml:space="preserve"> </w:t>
      </w:r>
      <w:r w:rsidRPr="00E93772">
        <w:rPr>
          <w:rFonts w:ascii="Century Gothic" w:eastAsia="HG丸ｺﾞｼｯｸM-PRO" w:hAnsi="Century Gothic" w:hint="eastAsia"/>
          <w:sz w:val="20"/>
        </w:rPr>
        <w:t>印</w:t>
      </w:r>
    </w:p>
    <w:p w:rsidR="00102E15" w:rsidRPr="00E93772" w:rsidRDefault="00102E15" w:rsidP="00102E15">
      <w:pPr>
        <w:snapToGrid w:val="0"/>
        <w:rPr>
          <w:rFonts w:ascii="Century Gothic" w:eastAsia="HG丸ｺﾞｼｯｸM-PRO" w:hAnsi="Century Gothic"/>
          <w:sz w:val="4"/>
        </w:rPr>
      </w:pPr>
    </w:p>
    <w:p w:rsidR="00102E15" w:rsidRPr="00E93772" w:rsidRDefault="00102E15" w:rsidP="00102E15">
      <w:pPr>
        <w:contextualSpacing/>
        <w:rPr>
          <w:rFonts w:ascii="Century Gothic" w:eastAsia="HG丸ｺﾞｼｯｸM-PRO" w:hAnsi="Century Gothic"/>
          <w:sz w:val="20"/>
        </w:rPr>
      </w:pPr>
    </w:p>
    <w:p w:rsidR="00162A1E" w:rsidRDefault="00162A1E" w:rsidP="00162A1E">
      <w:pPr>
        <w:contextualSpacing/>
        <w:rPr>
          <w:ins w:id="349" w:author="伊藤彩香" w:date="2019-08-22T10:23:00Z"/>
          <w:rFonts w:ascii="Century Gothic" w:eastAsia="HG丸ｺﾞｼｯｸM-PRO" w:hAnsi="Century Gothic"/>
          <w:sz w:val="20"/>
        </w:rPr>
      </w:pPr>
      <w:r>
        <w:rPr>
          <w:rFonts w:ascii="Century Gothic" w:eastAsia="HG丸ｺﾞｼｯｸM-PRO" w:hAnsi="Century Gothic" w:hint="eastAsia"/>
          <w:sz w:val="20"/>
        </w:rPr>
        <w:t xml:space="preserve">受入予定期間　</w:t>
      </w:r>
      <w:r>
        <w:rPr>
          <w:rFonts w:ascii="Century Gothic" w:eastAsia="HG丸ｺﾞｼｯｸM-PRO" w:hAnsi="Century Gothic" w:hint="eastAsia"/>
          <w:sz w:val="20"/>
          <w:u w:val="single"/>
        </w:rPr>
        <w:t xml:space="preserve">　　</w:t>
      </w:r>
      <w:r>
        <w:rPr>
          <w:rFonts w:ascii="Century Gothic" w:eastAsia="HG丸ｺﾞｼｯｸM-PRO" w:hAnsi="Century Gothic"/>
          <w:sz w:val="20"/>
          <w:u w:val="single"/>
        </w:rPr>
        <w:t xml:space="preserve">  </w:t>
      </w:r>
      <w:r>
        <w:rPr>
          <w:rFonts w:ascii="Century Gothic" w:eastAsia="HG丸ｺﾞｼｯｸM-PRO" w:hAnsi="Century Gothic" w:hint="eastAsia"/>
          <w:sz w:val="20"/>
          <w:u w:val="single"/>
        </w:rPr>
        <w:t xml:space="preserve">　年　　　月　　　日</w:t>
      </w:r>
      <w:r w:rsidR="00344F5F">
        <w:rPr>
          <w:rFonts w:ascii="Century Gothic" w:eastAsia="HG丸ｺﾞｼｯｸM-PRO" w:hAnsi="Century Gothic" w:hint="eastAsia"/>
          <w:sz w:val="20"/>
          <w:u w:val="single"/>
        </w:rPr>
        <w:t>～</w:t>
      </w:r>
      <w:r>
        <w:rPr>
          <w:rFonts w:ascii="Century Gothic" w:eastAsia="HG丸ｺﾞｼｯｸM-PRO" w:hAnsi="Century Gothic" w:hint="eastAsia"/>
          <w:sz w:val="20"/>
          <w:u w:val="single"/>
        </w:rPr>
        <w:t xml:space="preserve">　　</w:t>
      </w:r>
      <w:r>
        <w:rPr>
          <w:rFonts w:ascii="Century Gothic" w:eastAsia="HG丸ｺﾞｼｯｸM-PRO" w:hAnsi="Century Gothic"/>
          <w:sz w:val="20"/>
          <w:u w:val="single"/>
        </w:rPr>
        <w:t xml:space="preserve"> </w:t>
      </w:r>
      <w:r>
        <w:rPr>
          <w:rFonts w:ascii="Century Gothic" w:eastAsia="HG丸ｺﾞｼｯｸM-PRO" w:hAnsi="Century Gothic"/>
          <w:sz w:val="20"/>
        </w:rPr>
        <w:t xml:space="preserve">  </w:t>
      </w:r>
      <w:r w:rsidRPr="00E93772">
        <w:rPr>
          <w:rFonts w:ascii="Century Gothic" w:eastAsia="HG丸ｺﾞｼｯｸM-PRO" w:hAnsi="Century Gothic" w:hint="eastAsia"/>
          <w:sz w:val="20"/>
        </w:rPr>
        <w:t>指導予定教員</w:t>
      </w:r>
      <w:r w:rsidRPr="00E93772">
        <w:rPr>
          <w:rFonts w:ascii="Century Gothic" w:eastAsia="HG丸ｺﾞｼｯｸM-PRO" w:hAnsi="Century Gothic"/>
          <w:sz w:val="20"/>
        </w:rPr>
        <w:t xml:space="preserve"> </w:t>
      </w:r>
      <w:r w:rsidRPr="00E93772">
        <w:rPr>
          <w:rFonts w:ascii="Century Gothic" w:eastAsia="HG丸ｺﾞｼｯｸM-PRO" w:hAnsi="Century Gothic" w:hint="eastAsia"/>
          <w:sz w:val="20"/>
          <w:u w:val="single"/>
        </w:rPr>
        <w:t xml:space="preserve">　　　</w:t>
      </w:r>
      <w:r>
        <w:rPr>
          <w:rFonts w:ascii="Century Gothic" w:eastAsia="HG丸ｺﾞｼｯｸM-PRO" w:hAnsi="Century Gothic" w:hint="eastAsia"/>
          <w:sz w:val="20"/>
          <w:u w:val="single"/>
        </w:rPr>
        <w:t xml:space="preserve">   </w:t>
      </w:r>
      <w:r w:rsidRPr="00E93772">
        <w:rPr>
          <w:rFonts w:ascii="Century Gothic" w:eastAsia="HG丸ｺﾞｼｯｸM-PRO" w:hAnsi="Century Gothic" w:hint="eastAsia"/>
          <w:sz w:val="20"/>
          <w:u w:val="single"/>
        </w:rPr>
        <w:t xml:space="preserve">　　　　　　　　　　　　　</w:t>
      </w:r>
      <w:r w:rsidRPr="00E93772">
        <w:rPr>
          <w:rFonts w:ascii="Century Gothic" w:eastAsia="HG丸ｺﾞｼｯｸM-PRO" w:hAnsi="Century Gothic"/>
          <w:sz w:val="20"/>
        </w:rPr>
        <w:t xml:space="preserve"> </w:t>
      </w:r>
      <w:r w:rsidRPr="00E93772">
        <w:rPr>
          <w:rFonts w:ascii="Century Gothic" w:eastAsia="HG丸ｺﾞｼｯｸM-PRO" w:hAnsi="Century Gothic" w:hint="eastAsia"/>
          <w:sz w:val="20"/>
        </w:rPr>
        <w:t>印</w:t>
      </w:r>
    </w:p>
    <w:p w:rsidR="00E94E01" w:rsidRPr="00E93772" w:rsidRDefault="00E94E01" w:rsidP="00162A1E">
      <w:pPr>
        <w:contextualSpacing/>
        <w:rPr>
          <w:rFonts w:ascii="Century Gothic" w:eastAsia="HG丸ｺﾞｼｯｸM-PRO" w:hAnsi="Century Gothic"/>
          <w:sz w:val="20"/>
        </w:rPr>
      </w:pPr>
    </w:p>
    <w:p w:rsidR="00162A1E" w:rsidRPr="00162A1E" w:rsidDel="00E94E01" w:rsidRDefault="00162A1E" w:rsidP="00162A1E">
      <w:pPr>
        <w:rPr>
          <w:del w:id="350" w:author="伊藤彩香" w:date="2019-08-22T10:22:00Z"/>
          <w:rFonts w:ascii="Century Gothic" w:eastAsia="HG丸ｺﾞｼｯｸM-PRO" w:hAnsi="Century Gothic"/>
          <w:sz w:val="20"/>
        </w:rPr>
      </w:pPr>
    </w:p>
    <w:p w:rsidR="00A756EC" w:rsidRPr="00B24A41" w:rsidRDefault="00162A1E" w:rsidP="00875D5A">
      <w:pPr>
        <w:spacing w:line="260" w:lineRule="exact"/>
        <w:rPr>
          <w:rFonts w:ascii="Century Gothic" w:eastAsia="HG丸ｺﾞｼｯｸM-PRO" w:hAnsi="Century Gothic"/>
          <w:sz w:val="20"/>
          <w:szCs w:val="16"/>
          <w:u w:val="single"/>
        </w:rPr>
      </w:pPr>
      <w:r w:rsidRPr="00952E61">
        <w:rPr>
          <w:rFonts w:hint="eastAsia"/>
          <w:sz w:val="20"/>
          <w:szCs w:val="16"/>
        </w:rPr>
        <w:t xml:space="preserve">　　　　　</w:t>
      </w:r>
      <w:r w:rsidRPr="00952E61">
        <w:rPr>
          <w:sz w:val="20"/>
          <w:szCs w:val="16"/>
        </w:rPr>
        <w:t xml:space="preserve">    </w:t>
      </w:r>
      <w:r w:rsidR="00344F5F">
        <w:rPr>
          <w:rFonts w:hint="eastAsia"/>
          <w:sz w:val="20"/>
          <w:szCs w:val="16"/>
          <w:u w:val="single"/>
        </w:rPr>
        <w:t xml:space="preserve">　</w:t>
      </w:r>
      <w:r>
        <w:rPr>
          <w:sz w:val="20"/>
          <w:szCs w:val="16"/>
          <w:u w:val="single"/>
        </w:rPr>
        <w:t xml:space="preserve">      </w:t>
      </w:r>
      <w:r>
        <w:rPr>
          <w:rFonts w:ascii="HG丸ｺﾞｼｯｸM-PRO" w:eastAsia="HG丸ｺﾞｼｯｸM-PRO" w:hAnsi="HG丸ｺﾞｼｯｸM-PRO" w:hint="eastAsia"/>
          <w:sz w:val="20"/>
          <w:szCs w:val="16"/>
          <w:u w:val="single"/>
        </w:rPr>
        <w:t>年</w:t>
      </w:r>
      <w:r>
        <w:rPr>
          <w:rFonts w:hint="eastAsia"/>
          <w:sz w:val="20"/>
          <w:szCs w:val="16"/>
          <w:u w:val="single"/>
        </w:rPr>
        <w:t xml:space="preserve">　　　</w:t>
      </w:r>
      <w:r>
        <w:rPr>
          <w:rFonts w:ascii="HG丸ｺﾞｼｯｸM-PRO" w:eastAsia="HG丸ｺﾞｼｯｸM-PRO" w:hAnsi="HG丸ｺﾞｼｯｸM-PRO" w:hint="eastAsia"/>
          <w:sz w:val="20"/>
          <w:szCs w:val="16"/>
          <w:u w:val="single"/>
        </w:rPr>
        <w:t>月</w:t>
      </w:r>
      <w:r>
        <w:rPr>
          <w:rFonts w:hint="eastAsia"/>
          <w:sz w:val="20"/>
          <w:szCs w:val="16"/>
          <w:u w:val="single"/>
        </w:rPr>
        <w:t xml:space="preserve">　　　</w:t>
      </w:r>
      <w:r>
        <w:rPr>
          <w:rFonts w:ascii="HG丸ｺﾞｼｯｸM-PRO" w:eastAsia="HG丸ｺﾞｼｯｸM-PRO" w:hAnsi="HG丸ｺﾞｼｯｸM-PRO" w:hint="eastAsia"/>
          <w:sz w:val="20"/>
          <w:szCs w:val="16"/>
          <w:u w:val="single"/>
        </w:rPr>
        <w:t>日</w:t>
      </w:r>
      <w:r>
        <w:rPr>
          <w:rFonts w:hint="eastAsia"/>
          <w:sz w:val="20"/>
          <w:szCs w:val="16"/>
          <w:u w:val="single"/>
        </w:rPr>
        <w:t xml:space="preserve">　</w:t>
      </w:r>
      <w:r>
        <w:rPr>
          <w:sz w:val="20"/>
          <w:szCs w:val="16"/>
          <w:u w:val="single"/>
        </w:rPr>
        <w:t xml:space="preserve"> </w:t>
      </w:r>
      <w:r w:rsidR="00344F5F">
        <w:rPr>
          <w:rFonts w:hint="eastAsia"/>
          <w:sz w:val="20"/>
          <w:szCs w:val="16"/>
          <w:u w:val="single"/>
        </w:rPr>
        <w:t xml:space="preserve">　</w:t>
      </w:r>
      <w:r>
        <w:rPr>
          <w:sz w:val="20"/>
          <w:szCs w:val="16"/>
          <w:u w:val="single"/>
        </w:rPr>
        <w:t xml:space="preserve">  </w:t>
      </w:r>
      <w:r>
        <w:rPr>
          <w:rFonts w:ascii="Century Gothic" w:eastAsia="HG丸ｺﾞｼｯｸM-PRO" w:hAnsi="Century Gothic"/>
          <w:sz w:val="20"/>
        </w:rPr>
        <w:t xml:space="preserve"> </w:t>
      </w:r>
      <w:r>
        <w:rPr>
          <w:rFonts w:ascii="HG丸ｺﾞｼｯｸM-PRO" w:eastAsia="HG丸ｺﾞｼｯｸM-PRO" w:hAnsi="HG丸ｺﾞｼｯｸM-PRO"/>
          <w:sz w:val="20"/>
          <w:szCs w:val="16"/>
        </w:rPr>
        <w:t xml:space="preserve"> </w:t>
      </w:r>
      <w:r>
        <w:rPr>
          <w:rFonts w:ascii="HG丸ｺﾞｼｯｸM-PRO" w:eastAsia="HG丸ｺﾞｼｯｸM-PRO" w:hAnsi="HG丸ｺﾞｼｯｸM-PRO" w:hint="eastAsia"/>
          <w:sz w:val="20"/>
          <w:szCs w:val="16"/>
        </w:rPr>
        <w:t>所属大学・学院</w:t>
      </w:r>
      <w:r>
        <w:rPr>
          <w:rFonts w:hint="eastAsia"/>
          <w:sz w:val="20"/>
          <w:szCs w:val="16"/>
        </w:rPr>
        <w:t xml:space="preserve">　</w:t>
      </w:r>
      <w:r>
        <w:rPr>
          <w:rFonts w:hint="eastAsia"/>
          <w:sz w:val="20"/>
          <w:szCs w:val="16"/>
          <w:u w:val="single"/>
        </w:rPr>
        <w:t xml:space="preserve">　　　　　　　　　　　　　　</w:t>
      </w:r>
      <w:r>
        <w:rPr>
          <w:sz w:val="20"/>
          <w:szCs w:val="16"/>
          <w:u w:val="single"/>
        </w:rPr>
        <w:t xml:space="preserve">  </w:t>
      </w:r>
      <w:r>
        <w:rPr>
          <w:rFonts w:hint="eastAsia"/>
          <w:sz w:val="20"/>
          <w:szCs w:val="16"/>
          <w:u w:val="single"/>
        </w:rPr>
        <w:t xml:space="preserve">　</w:t>
      </w:r>
      <w:r>
        <w:rPr>
          <w:sz w:val="20"/>
          <w:szCs w:val="16"/>
          <w:u w:val="single"/>
        </w:rPr>
        <w:t xml:space="preserve"> </w:t>
      </w:r>
      <w:r>
        <w:rPr>
          <w:rFonts w:hint="eastAsia"/>
          <w:sz w:val="20"/>
          <w:szCs w:val="16"/>
        </w:rPr>
        <w:t xml:space="preserve">　</w:t>
      </w:r>
    </w:p>
    <w:sectPr w:rsidR="00A756EC" w:rsidRPr="00B24A41" w:rsidSect="007C78AC">
      <w:headerReference w:type="default" r:id="rId8"/>
      <w:pgSz w:w="11906" w:h="16838" w:code="9"/>
      <w:pgMar w:top="567" w:right="680" w:bottom="567" w:left="680" w:header="567" w:footer="567"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708B" w:rsidRDefault="00CE708B" w:rsidP="00050E11">
      <w:r>
        <w:separator/>
      </w:r>
    </w:p>
  </w:endnote>
  <w:endnote w:type="continuationSeparator" w:id="0">
    <w:p w:rsidR="00CE708B" w:rsidRDefault="00CE708B" w:rsidP="00050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708B" w:rsidRDefault="00CE708B" w:rsidP="00050E11">
      <w:r>
        <w:separator/>
      </w:r>
    </w:p>
  </w:footnote>
  <w:footnote w:type="continuationSeparator" w:id="0">
    <w:p w:rsidR="00CE708B" w:rsidRDefault="00CE708B" w:rsidP="00050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2E15" w:rsidRPr="00E93772" w:rsidRDefault="00102E15" w:rsidP="00102E15">
    <w:pPr>
      <w:pStyle w:val="a3"/>
      <w:wordWrap w:val="0"/>
      <w:jc w:val="right"/>
      <w:rPr>
        <w:rFonts w:ascii="Century Gothic" w:hAnsi="Century Gothic"/>
        <w:sz w:val="20"/>
        <w:szCs w:val="20"/>
      </w:rPr>
    </w:pPr>
    <w:r w:rsidRPr="00E93772">
      <w:rPr>
        <w:rFonts w:ascii="Century Gothic" w:hAnsi="Century Gothic"/>
        <w:sz w:val="20"/>
        <w:szCs w:val="20"/>
      </w:rPr>
      <w:t>Graduate School of Engineering, HU</w:t>
    </w:r>
  </w:p>
  <w:p w:rsidR="008B1C6D" w:rsidRPr="00102E15" w:rsidRDefault="00102E15" w:rsidP="00B24A41">
    <w:pPr>
      <w:pStyle w:val="a3"/>
      <w:ind w:right="-2"/>
      <w:jc w:val="right"/>
      <w:rPr>
        <w:rFonts w:ascii="Century Gothic" w:eastAsia="Meiryo UI" w:hAnsi="Century Gothic"/>
        <w:strike/>
        <w:sz w:val="20"/>
        <w:lang w:eastAsia="zh-CN"/>
      </w:rPr>
    </w:pPr>
    <w:r w:rsidRPr="00710E7D">
      <w:rPr>
        <w:rFonts w:ascii="Century Gothic" w:hAnsi="Century Gothic"/>
        <w:sz w:val="20"/>
      </w:rPr>
      <w:t>(20</w:t>
    </w:r>
    <w:ins w:id="351" w:author="伊藤彩香" w:date="2019-08-22T10:02:00Z">
      <w:r w:rsidR="0022284D">
        <w:rPr>
          <w:rFonts w:ascii="Century Gothic" w:hAnsi="Century Gothic" w:hint="eastAsia"/>
          <w:sz w:val="20"/>
        </w:rPr>
        <w:t>20</w:t>
      </w:r>
    </w:ins>
    <w:del w:id="352" w:author="伊藤彩香" w:date="2019-08-22T10:02:00Z">
      <w:r w:rsidRPr="00710E7D" w:rsidDel="0022284D">
        <w:rPr>
          <w:rFonts w:ascii="Century Gothic" w:hAnsi="Century Gothic"/>
          <w:sz w:val="20"/>
        </w:rPr>
        <w:delText>1</w:delText>
      </w:r>
      <w:r w:rsidR="004D38E2" w:rsidDel="0022284D">
        <w:rPr>
          <w:rFonts w:ascii="Century Gothic" w:hAnsi="Century Gothic" w:hint="eastAsia"/>
          <w:sz w:val="20"/>
        </w:rPr>
        <w:delText>9</w:delText>
      </w:r>
    </w:del>
    <w:r w:rsidRPr="00710E7D">
      <w:rPr>
        <w:rFonts w:ascii="Century Gothic" w:hAnsi="Century Gothic"/>
        <w:sz w:val="20"/>
      </w:rPr>
      <w:t>-20</w:t>
    </w:r>
    <w:r w:rsidR="004D38E2">
      <w:rPr>
        <w:rFonts w:ascii="Century Gothic" w:hAnsi="Century Gothic" w:hint="eastAsia"/>
        <w:sz w:val="20"/>
      </w:rPr>
      <w:t>2</w:t>
    </w:r>
    <w:ins w:id="353" w:author="伊藤彩香" w:date="2019-08-22T10:03:00Z">
      <w:r w:rsidR="0022284D">
        <w:rPr>
          <w:rFonts w:ascii="Century Gothic" w:hAnsi="Century Gothic" w:hint="eastAsia"/>
          <w:sz w:val="20"/>
        </w:rPr>
        <w:t>1</w:t>
      </w:r>
    </w:ins>
    <w:del w:id="354" w:author="伊藤彩香" w:date="2019-08-22T10:02:00Z">
      <w:r w:rsidR="004D38E2" w:rsidDel="0022284D">
        <w:rPr>
          <w:rFonts w:ascii="Century Gothic" w:hAnsi="Century Gothic" w:hint="eastAsia"/>
          <w:sz w:val="20"/>
        </w:rPr>
        <w:delText>0</w:delText>
      </w:r>
    </w:del>
    <w:r w:rsidRPr="00710E7D">
      <w:rPr>
        <w:rFonts w:ascii="Century Gothic" w:hAnsi="Century Gothic"/>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260DB"/>
    <w:multiLevelType w:val="hybridMultilevel"/>
    <w:tmpl w:val="A87E9BF8"/>
    <w:lvl w:ilvl="0" w:tplc="355ECE2A">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EFD3D28"/>
    <w:multiLevelType w:val="hybridMultilevel"/>
    <w:tmpl w:val="EC9EEE22"/>
    <w:lvl w:ilvl="0" w:tplc="1476565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伊藤彩香">
    <w15:presenceInfo w15:providerId="None" w15:userId="伊藤彩香"/>
  </w15:person>
  <w15:person w15:author="川島枝梨花">
    <w15:presenceInfo w15:providerId="None" w15:userId="川島枝梨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rawingGridHorizontalSpacing w:val="105"/>
  <w:drawingGridVerticalSpacing w:val="145"/>
  <w:displayHorizontalDrawingGridEvery w:val="0"/>
  <w:displayVerticalDrawingGridEvery w:val="2"/>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040"/>
    <w:rsid w:val="00002B94"/>
    <w:rsid w:val="000049E2"/>
    <w:rsid w:val="00010A71"/>
    <w:rsid w:val="00050E11"/>
    <w:rsid w:val="00081EAB"/>
    <w:rsid w:val="000A2479"/>
    <w:rsid w:val="000B244A"/>
    <w:rsid w:val="000B6BD9"/>
    <w:rsid w:val="000C50D8"/>
    <w:rsid w:val="000E243E"/>
    <w:rsid w:val="000E2D40"/>
    <w:rsid w:val="000F4AE8"/>
    <w:rsid w:val="00102E15"/>
    <w:rsid w:val="00113E3D"/>
    <w:rsid w:val="0015578A"/>
    <w:rsid w:val="00162A1E"/>
    <w:rsid w:val="00170C26"/>
    <w:rsid w:val="001875B6"/>
    <w:rsid w:val="00190081"/>
    <w:rsid w:val="001A10D7"/>
    <w:rsid w:val="001B067D"/>
    <w:rsid w:val="001E3360"/>
    <w:rsid w:val="0020505F"/>
    <w:rsid w:val="0022284D"/>
    <w:rsid w:val="00243A24"/>
    <w:rsid w:val="00271806"/>
    <w:rsid w:val="002B6B25"/>
    <w:rsid w:val="002E6092"/>
    <w:rsid w:val="00304040"/>
    <w:rsid w:val="00307E1D"/>
    <w:rsid w:val="0031277F"/>
    <w:rsid w:val="00344F5F"/>
    <w:rsid w:val="0037505E"/>
    <w:rsid w:val="00375DD0"/>
    <w:rsid w:val="003B0124"/>
    <w:rsid w:val="003C01DC"/>
    <w:rsid w:val="003E40F2"/>
    <w:rsid w:val="003F3B3B"/>
    <w:rsid w:val="00405FCD"/>
    <w:rsid w:val="0044226D"/>
    <w:rsid w:val="004458CF"/>
    <w:rsid w:val="00460D02"/>
    <w:rsid w:val="00466E7E"/>
    <w:rsid w:val="0047193D"/>
    <w:rsid w:val="004823B9"/>
    <w:rsid w:val="004D38E2"/>
    <w:rsid w:val="004E04BF"/>
    <w:rsid w:val="004F79C8"/>
    <w:rsid w:val="0051773E"/>
    <w:rsid w:val="00517A06"/>
    <w:rsid w:val="0056761A"/>
    <w:rsid w:val="00584056"/>
    <w:rsid w:val="00584A78"/>
    <w:rsid w:val="005932A2"/>
    <w:rsid w:val="005938EC"/>
    <w:rsid w:val="005C10E3"/>
    <w:rsid w:val="005C68FD"/>
    <w:rsid w:val="005D1438"/>
    <w:rsid w:val="005E15C2"/>
    <w:rsid w:val="005F6339"/>
    <w:rsid w:val="00603E98"/>
    <w:rsid w:val="00642A80"/>
    <w:rsid w:val="00643577"/>
    <w:rsid w:val="006609E2"/>
    <w:rsid w:val="006B1452"/>
    <w:rsid w:val="006B37A5"/>
    <w:rsid w:val="006B6262"/>
    <w:rsid w:val="006C5DF9"/>
    <w:rsid w:val="006D5D55"/>
    <w:rsid w:val="006D675A"/>
    <w:rsid w:val="007011DD"/>
    <w:rsid w:val="0071261B"/>
    <w:rsid w:val="00736E3C"/>
    <w:rsid w:val="0074456B"/>
    <w:rsid w:val="0074544D"/>
    <w:rsid w:val="0075333F"/>
    <w:rsid w:val="0076460D"/>
    <w:rsid w:val="00767499"/>
    <w:rsid w:val="00773324"/>
    <w:rsid w:val="00794C69"/>
    <w:rsid w:val="007A5839"/>
    <w:rsid w:val="007C78AC"/>
    <w:rsid w:val="007D6F34"/>
    <w:rsid w:val="007E1F65"/>
    <w:rsid w:val="007E2129"/>
    <w:rsid w:val="00827B92"/>
    <w:rsid w:val="00847C4D"/>
    <w:rsid w:val="00875D5A"/>
    <w:rsid w:val="008A3F58"/>
    <w:rsid w:val="008B1C6D"/>
    <w:rsid w:val="008C0B8F"/>
    <w:rsid w:val="008C0C8C"/>
    <w:rsid w:val="008D3F5E"/>
    <w:rsid w:val="008F7D17"/>
    <w:rsid w:val="00901F93"/>
    <w:rsid w:val="00952E61"/>
    <w:rsid w:val="00961C1D"/>
    <w:rsid w:val="00965F96"/>
    <w:rsid w:val="0097021E"/>
    <w:rsid w:val="00977597"/>
    <w:rsid w:val="00982CC4"/>
    <w:rsid w:val="00996E2F"/>
    <w:rsid w:val="00A0772D"/>
    <w:rsid w:val="00A307DF"/>
    <w:rsid w:val="00A41B1B"/>
    <w:rsid w:val="00A60281"/>
    <w:rsid w:val="00A756EC"/>
    <w:rsid w:val="00AA73F9"/>
    <w:rsid w:val="00AB550D"/>
    <w:rsid w:val="00B015A9"/>
    <w:rsid w:val="00B24A41"/>
    <w:rsid w:val="00B36A44"/>
    <w:rsid w:val="00B471F8"/>
    <w:rsid w:val="00B6577E"/>
    <w:rsid w:val="00B756F6"/>
    <w:rsid w:val="00BA3CAE"/>
    <w:rsid w:val="00BD4F87"/>
    <w:rsid w:val="00BE3BED"/>
    <w:rsid w:val="00BF648D"/>
    <w:rsid w:val="00C10657"/>
    <w:rsid w:val="00C10C96"/>
    <w:rsid w:val="00C153F2"/>
    <w:rsid w:val="00C17FB4"/>
    <w:rsid w:val="00C32438"/>
    <w:rsid w:val="00C4615F"/>
    <w:rsid w:val="00C46E95"/>
    <w:rsid w:val="00C554F7"/>
    <w:rsid w:val="00C55C10"/>
    <w:rsid w:val="00C7793E"/>
    <w:rsid w:val="00C77AB4"/>
    <w:rsid w:val="00C962C6"/>
    <w:rsid w:val="00C97332"/>
    <w:rsid w:val="00CB1601"/>
    <w:rsid w:val="00CB5970"/>
    <w:rsid w:val="00CE708B"/>
    <w:rsid w:val="00D1251D"/>
    <w:rsid w:val="00D158C9"/>
    <w:rsid w:val="00D451B7"/>
    <w:rsid w:val="00D46BCB"/>
    <w:rsid w:val="00D55AA6"/>
    <w:rsid w:val="00D646D3"/>
    <w:rsid w:val="00D72DF8"/>
    <w:rsid w:val="00DB0525"/>
    <w:rsid w:val="00DB0E19"/>
    <w:rsid w:val="00DB193C"/>
    <w:rsid w:val="00E06A06"/>
    <w:rsid w:val="00E23950"/>
    <w:rsid w:val="00E24D02"/>
    <w:rsid w:val="00E31787"/>
    <w:rsid w:val="00E46311"/>
    <w:rsid w:val="00E741B6"/>
    <w:rsid w:val="00E94E01"/>
    <w:rsid w:val="00EC5342"/>
    <w:rsid w:val="00F20840"/>
    <w:rsid w:val="00F41351"/>
    <w:rsid w:val="00F500AF"/>
    <w:rsid w:val="00F85244"/>
    <w:rsid w:val="00F96011"/>
    <w:rsid w:val="00FB6861"/>
    <w:rsid w:val="00FD4F7A"/>
    <w:rsid w:val="00FD53BA"/>
    <w:rsid w:val="00FD5E90"/>
    <w:rsid w:val="00FE20F4"/>
    <w:rsid w:val="00FE68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5:chartTrackingRefBased/>
  <w15:docId w15:val="{118121F2-CD58-4A82-970A-7A61972D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0E11"/>
    <w:pPr>
      <w:tabs>
        <w:tab w:val="center" w:pos="4252"/>
        <w:tab w:val="right" w:pos="8504"/>
      </w:tabs>
      <w:snapToGrid w:val="0"/>
    </w:pPr>
  </w:style>
  <w:style w:type="character" w:customStyle="1" w:styleId="a4">
    <w:name w:val="ヘッダー (文字)"/>
    <w:link w:val="a3"/>
    <w:uiPriority w:val="99"/>
    <w:rsid w:val="00050E11"/>
    <w:rPr>
      <w:kern w:val="2"/>
      <w:sz w:val="21"/>
      <w:szCs w:val="24"/>
    </w:rPr>
  </w:style>
  <w:style w:type="paragraph" w:styleId="a5">
    <w:name w:val="footer"/>
    <w:basedOn w:val="a"/>
    <w:link w:val="a6"/>
    <w:uiPriority w:val="99"/>
    <w:unhideWhenUsed/>
    <w:rsid w:val="00050E11"/>
    <w:pPr>
      <w:tabs>
        <w:tab w:val="center" w:pos="4252"/>
        <w:tab w:val="right" w:pos="8504"/>
      </w:tabs>
      <w:snapToGrid w:val="0"/>
    </w:pPr>
  </w:style>
  <w:style w:type="character" w:customStyle="1" w:styleId="a6">
    <w:name w:val="フッター (文字)"/>
    <w:link w:val="a5"/>
    <w:uiPriority w:val="99"/>
    <w:rsid w:val="00050E11"/>
    <w:rPr>
      <w:kern w:val="2"/>
      <w:sz w:val="21"/>
      <w:szCs w:val="24"/>
    </w:rPr>
  </w:style>
  <w:style w:type="paragraph" w:styleId="a7">
    <w:name w:val="Balloon Text"/>
    <w:basedOn w:val="a"/>
    <w:link w:val="a8"/>
    <w:uiPriority w:val="99"/>
    <w:semiHidden/>
    <w:unhideWhenUsed/>
    <w:rsid w:val="00C17FB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7FB4"/>
    <w:rPr>
      <w:rFonts w:asciiTheme="majorHAnsi" w:eastAsiaTheme="majorEastAsia" w:hAnsiTheme="majorHAnsi" w:cstheme="majorBidi"/>
      <w:kern w:val="2"/>
      <w:sz w:val="18"/>
      <w:szCs w:val="18"/>
    </w:rPr>
  </w:style>
  <w:style w:type="paragraph" w:styleId="a9">
    <w:name w:val="List Paragraph"/>
    <w:basedOn w:val="a"/>
    <w:uiPriority w:val="34"/>
    <w:qFormat/>
    <w:rsid w:val="0031277F"/>
    <w:pPr>
      <w:ind w:leftChars="400" w:left="840"/>
    </w:pPr>
  </w:style>
  <w:style w:type="table" w:styleId="aa">
    <w:name w:val="Table Grid"/>
    <w:basedOn w:val="a1"/>
    <w:uiPriority w:val="59"/>
    <w:rsid w:val="006609E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AB550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5847">
      <w:bodyDiv w:val="1"/>
      <w:marLeft w:val="0"/>
      <w:marRight w:val="0"/>
      <w:marTop w:val="0"/>
      <w:marBottom w:val="0"/>
      <w:divBdr>
        <w:top w:val="none" w:sz="0" w:space="0" w:color="auto"/>
        <w:left w:val="none" w:sz="0" w:space="0" w:color="auto"/>
        <w:bottom w:val="none" w:sz="0" w:space="0" w:color="auto"/>
        <w:right w:val="none" w:sz="0" w:space="0" w:color="auto"/>
      </w:divBdr>
    </w:div>
    <w:div w:id="129635329">
      <w:bodyDiv w:val="1"/>
      <w:marLeft w:val="0"/>
      <w:marRight w:val="0"/>
      <w:marTop w:val="0"/>
      <w:marBottom w:val="0"/>
      <w:divBdr>
        <w:top w:val="none" w:sz="0" w:space="0" w:color="auto"/>
        <w:left w:val="none" w:sz="0" w:space="0" w:color="auto"/>
        <w:bottom w:val="none" w:sz="0" w:space="0" w:color="auto"/>
        <w:right w:val="none" w:sz="0" w:space="0" w:color="auto"/>
      </w:divBdr>
    </w:div>
    <w:div w:id="222447231">
      <w:bodyDiv w:val="1"/>
      <w:marLeft w:val="0"/>
      <w:marRight w:val="0"/>
      <w:marTop w:val="0"/>
      <w:marBottom w:val="0"/>
      <w:divBdr>
        <w:top w:val="none" w:sz="0" w:space="0" w:color="auto"/>
        <w:left w:val="none" w:sz="0" w:space="0" w:color="auto"/>
        <w:bottom w:val="none" w:sz="0" w:space="0" w:color="auto"/>
        <w:right w:val="none" w:sz="0" w:space="0" w:color="auto"/>
      </w:divBdr>
    </w:div>
    <w:div w:id="342443811">
      <w:bodyDiv w:val="1"/>
      <w:marLeft w:val="0"/>
      <w:marRight w:val="0"/>
      <w:marTop w:val="0"/>
      <w:marBottom w:val="0"/>
      <w:divBdr>
        <w:top w:val="none" w:sz="0" w:space="0" w:color="auto"/>
        <w:left w:val="none" w:sz="0" w:space="0" w:color="auto"/>
        <w:bottom w:val="none" w:sz="0" w:space="0" w:color="auto"/>
        <w:right w:val="none" w:sz="0" w:space="0" w:color="auto"/>
      </w:divBdr>
    </w:div>
    <w:div w:id="625699406">
      <w:bodyDiv w:val="1"/>
      <w:marLeft w:val="0"/>
      <w:marRight w:val="0"/>
      <w:marTop w:val="0"/>
      <w:marBottom w:val="0"/>
      <w:divBdr>
        <w:top w:val="none" w:sz="0" w:space="0" w:color="auto"/>
        <w:left w:val="none" w:sz="0" w:space="0" w:color="auto"/>
        <w:bottom w:val="none" w:sz="0" w:space="0" w:color="auto"/>
        <w:right w:val="none" w:sz="0" w:space="0" w:color="auto"/>
      </w:divBdr>
    </w:div>
    <w:div w:id="1303778177">
      <w:bodyDiv w:val="1"/>
      <w:marLeft w:val="0"/>
      <w:marRight w:val="0"/>
      <w:marTop w:val="0"/>
      <w:marBottom w:val="0"/>
      <w:divBdr>
        <w:top w:val="none" w:sz="0" w:space="0" w:color="auto"/>
        <w:left w:val="none" w:sz="0" w:space="0" w:color="auto"/>
        <w:bottom w:val="none" w:sz="0" w:space="0" w:color="auto"/>
        <w:right w:val="none" w:sz="0" w:space="0" w:color="auto"/>
      </w:divBdr>
    </w:div>
    <w:div w:id="1368069784">
      <w:bodyDiv w:val="1"/>
      <w:marLeft w:val="0"/>
      <w:marRight w:val="0"/>
      <w:marTop w:val="0"/>
      <w:marBottom w:val="0"/>
      <w:divBdr>
        <w:top w:val="none" w:sz="0" w:space="0" w:color="auto"/>
        <w:left w:val="none" w:sz="0" w:space="0" w:color="auto"/>
        <w:bottom w:val="none" w:sz="0" w:space="0" w:color="auto"/>
        <w:right w:val="none" w:sz="0" w:space="0" w:color="auto"/>
      </w:divBdr>
    </w:div>
    <w:div w:id="1683704621">
      <w:bodyDiv w:val="1"/>
      <w:marLeft w:val="0"/>
      <w:marRight w:val="0"/>
      <w:marTop w:val="0"/>
      <w:marBottom w:val="0"/>
      <w:divBdr>
        <w:top w:val="none" w:sz="0" w:space="0" w:color="auto"/>
        <w:left w:val="none" w:sz="0" w:space="0" w:color="auto"/>
        <w:bottom w:val="none" w:sz="0" w:space="0" w:color="auto"/>
        <w:right w:val="none" w:sz="0" w:space="0" w:color="auto"/>
      </w:divBdr>
    </w:div>
    <w:div w:id="183606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DB633-9101-4F0F-91F6-59FF571E3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778</Words>
  <Characters>2620</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北海道大学大学院工学研究科・修士課程・博士後期課程</vt:lpstr>
      <vt:lpstr>北海道大学大学院工学研究科・修士課程・博士後期課程</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北海道大学大学院工学研究科・修士課程・博士後期課程</dc:title>
  <dc:subject/>
  <dc:creator>Owner</dc:creator>
  <cp:keywords/>
  <dc:description/>
  <cp:lastModifiedBy>川島枝梨花</cp:lastModifiedBy>
  <cp:revision>16</cp:revision>
  <cp:lastPrinted>2019-08-28T06:15:00Z</cp:lastPrinted>
  <dcterms:created xsi:type="dcterms:W3CDTF">2018-08-23T02:34:00Z</dcterms:created>
  <dcterms:modified xsi:type="dcterms:W3CDTF">2020-03-06T08:00:00Z</dcterms:modified>
</cp:coreProperties>
</file>